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5C014" w14:textId="77777777" w:rsidR="00930CAF" w:rsidRDefault="00930CAF">
      <w:pPr>
        <w:pStyle w:val="Heading1"/>
        <w:numPr>
          <w:ilvl w:val="0"/>
          <w:numId w:val="0"/>
        </w:numPr>
        <w:ind w:left="720" w:hanging="720"/>
        <w:jc w:val="center"/>
        <w:rPr>
          <w:b/>
          <w:bCs/>
          <w:caps/>
        </w:rPr>
      </w:pPr>
      <w:permStart w:id="1056191148" w:edGrp="everyone"/>
      <w:permEnd w:id="1056191148"/>
      <w:r w:rsidRPr="00AF5520">
        <w:rPr>
          <w:b/>
          <w:bCs/>
          <w:caps/>
        </w:rPr>
        <w:t>SECTION D: PLANNING CO-ORDINATION</w:t>
      </w:r>
    </w:p>
    <w:p w14:paraId="73896746" w14:textId="77777777" w:rsidR="00765B82" w:rsidRDefault="00765B82">
      <w:pPr>
        <w:outlineLvl w:val="0"/>
        <w:rPr>
          <w:b/>
        </w:rPr>
      </w:pPr>
    </w:p>
    <w:p w14:paraId="11694C26" w14:textId="45309322"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F9AF6CB"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6FA8AE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14B0CDB7"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5DD0A59E"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286E8AD2" w14:textId="51E90E0B"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r w:rsidRPr="00AF5520">
        <w:t>Statement</w:t>
      </w:r>
      <w:r w:rsidR="008A54C6" w:rsidRPr="00AF5520">
        <w:t>;</w:t>
      </w:r>
    </w:p>
    <w:p w14:paraId="33D06DC3" w14:textId="74CC98D4"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5E0F92A7" w14:textId="48BFBBAC"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1679EF15" w14:textId="77777777" w:rsidR="00930CAF" w:rsidRPr="00AF5520" w:rsidRDefault="00930CAF">
      <w:pPr>
        <w:outlineLvl w:val="0"/>
        <w:rPr>
          <w:b/>
        </w:rPr>
      </w:pPr>
      <w:r w:rsidRPr="00AF5520">
        <w:rPr>
          <w:b/>
        </w:rPr>
        <w:t>2.</w:t>
      </w:r>
      <w:r w:rsidRPr="00AF5520">
        <w:rPr>
          <w:b/>
        </w:rPr>
        <w:tab/>
        <w:t>TRANSMISSION PLANNING</w:t>
      </w:r>
    </w:p>
    <w:p w14:paraId="5ED5A702" w14:textId="77777777" w:rsidR="00930CAF" w:rsidRPr="00AF5520" w:rsidRDefault="00930CAF">
      <w:pPr>
        <w:outlineLvl w:val="0"/>
        <w:rPr>
          <w:b/>
        </w:rPr>
      </w:pPr>
      <w:r w:rsidRPr="00AF5520">
        <w:t>2.1</w:t>
      </w:r>
      <w:r w:rsidRPr="00AF5520">
        <w:tab/>
      </w:r>
      <w:r w:rsidRPr="00AF5520">
        <w:rPr>
          <w:b/>
        </w:rPr>
        <w:t>Transmission Investment Plans</w:t>
      </w:r>
      <w:bookmarkEnd w:id="1"/>
    </w:p>
    <w:p w14:paraId="4574E246"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30197C82"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5CCA6257"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5B2B78A6"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shall update each Transmission Investment Plan from time to time to reflect the best and most current information available to it and so that each contains, to the extent and in such detail as is reasonably practicable and appropriate at the time,</w:t>
      </w:r>
      <w:bookmarkEnd w:id="3"/>
      <w:r w:rsidRPr="00AF5520">
        <w:t xml:space="preserve"> for the relevant Financial Year:</w:t>
      </w:r>
      <w:bookmarkEnd w:id="4"/>
    </w:p>
    <w:p w14:paraId="2DC0585D" w14:textId="77777777" w:rsidR="00930CAF" w:rsidRPr="00AF5520" w:rsidRDefault="00930CAF">
      <w:pPr>
        <w:ind w:left="1440"/>
      </w:pPr>
      <w:r w:rsidRPr="00AF5520">
        <w:lastRenderedPageBreak/>
        <w:t>2.1.2.1</w:t>
      </w:r>
      <w:r w:rsidRPr="00AF5520">
        <w:tab/>
        <w:t>a description of any proposed Change(s) to its Transmission System;</w:t>
      </w:r>
    </w:p>
    <w:p w14:paraId="470ABC61" w14:textId="7E8FA0A1"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1E9B1DB"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D58BF26"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50AA1588"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2808F593" w14:textId="77777777" w:rsidR="00930CAF" w:rsidRPr="00AF5520" w:rsidRDefault="00930CAF">
      <w:pPr>
        <w:ind w:left="2127" w:hanging="687"/>
      </w:pPr>
      <w:r w:rsidRPr="00AF5520">
        <w:t>2.1.2.6</w:t>
      </w:r>
      <w:r w:rsidRPr="00AF5520">
        <w:tab/>
        <w:t xml:space="preserve">a description of any technical or operational assumptions which the Transmission Owner has, in planning and developing its Transmission System, assumed would apply to Plant or Apparatus of another Party or User Equipment at a Connection Site; </w:t>
      </w:r>
      <w:del w:id="5" w:author="Shivraman Mudaliyar (NESO)" w:date="2025-03-26T10:28:00Z" w16du:dateUtc="2025-03-26T10:28:00Z">
        <w:r w:rsidRPr="00AF5520" w:rsidDel="00867735">
          <w:delText>and</w:delText>
        </w:r>
      </w:del>
    </w:p>
    <w:p w14:paraId="7AC1C2D8" w14:textId="3274E9ED" w:rsidR="00930CAF" w:rsidRDefault="00930CAF">
      <w:pPr>
        <w:ind w:left="2127" w:hanging="687"/>
        <w:rPr>
          <w:ins w:id="6" w:author="Shivraman Mudaliyar (NESO)" w:date="2025-03-26T10:28:00Z" w16du:dateUtc="2025-03-26T10:28:00Z"/>
        </w:rPr>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del w:id="7" w:author="Shivraman Mudaliyar (NESO)" w:date="2025-03-26T10:29:00Z" w16du:dateUtc="2025-03-26T10:29:00Z">
        <w:r w:rsidRPr="00AF5520" w:rsidDel="00867735">
          <w:delText>.</w:delText>
        </w:r>
      </w:del>
      <w:ins w:id="8" w:author="Shivraman Mudaliyar (NESO)" w:date="2025-03-26T10:29:00Z" w16du:dateUtc="2025-03-26T10:29:00Z">
        <w:r w:rsidR="00867735">
          <w:t xml:space="preserve"> </w:t>
        </w:r>
        <w:r w:rsidR="000D7705">
          <w:t>a</w:t>
        </w:r>
        <w:r w:rsidR="00867735">
          <w:t>nd</w:t>
        </w:r>
        <w:r w:rsidR="000D7705">
          <w:t>;</w:t>
        </w:r>
      </w:ins>
    </w:p>
    <w:p w14:paraId="1ACB12E8" w14:textId="0D8D8199" w:rsidR="008A7642" w:rsidRPr="00AF5520" w:rsidRDefault="008A7642">
      <w:pPr>
        <w:ind w:left="2127" w:hanging="687"/>
      </w:pPr>
      <w:ins w:id="9" w:author="Shivraman Mudaliyar (NESO)" w:date="2025-03-26T10:28:00Z" w16du:dateUtc="2025-03-26T10:28:00Z">
        <w:r>
          <w:t>2.1.2.8 both RMS and EMT models of the Plant and Apparatus as specified in PC.A.9 of the Grid Code.</w:t>
        </w:r>
      </w:ins>
    </w:p>
    <w:p w14:paraId="765CCC61" w14:textId="77777777" w:rsidR="00930CAF" w:rsidRPr="00AF5520" w:rsidRDefault="00930CAF">
      <w:pPr>
        <w:ind w:left="1440" w:hanging="720"/>
      </w:pPr>
      <w:bookmarkStart w:id="10" w:name="_Ref64255780"/>
      <w:bookmarkStart w:id="11" w:name="_Ref62644535"/>
      <w:r w:rsidRPr="00AF5520">
        <w:t>2.1.3</w:t>
      </w:r>
      <w:r w:rsidRPr="00AF5520">
        <w:tab/>
        <w:t>Each Transmission Owner</w:t>
      </w:r>
      <w:r w:rsidR="003D60EE" w:rsidRPr="00AF5520">
        <w:t xml:space="preserve"> </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10"/>
    </w:p>
    <w:p w14:paraId="6119A570" w14:textId="671236F3"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12" w:name="_Ref64255798"/>
      <w:r w:rsidRPr="00AF5520">
        <w:t>and</w:t>
      </w:r>
    </w:p>
    <w:p w14:paraId="2FECB1C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66DBF78"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12"/>
    </w:p>
    <w:p w14:paraId="5B5728B2" w14:textId="77777777" w:rsidR="00930CAF" w:rsidRPr="00AF5520" w:rsidRDefault="00930CAF">
      <w:pPr>
        <w:ind w:left="1440" w:hanging="720"/>
      </w:pPr>
      <w:bookmarkStart w:id="13" w:name="_Ref64255971"/>
      <w:r w:rsidRPr="00AF5520">
        <w:t>2.1.4</w:t>
      </w:r>
      <w:r w:rsidRPr="00AF5520">
        <w:tab/>
      </w:r>
      <w:r w:rsidR="00630D79" w:rsidRPr="00AF5520">
        <w:t>[Not Used]</w:t>
      </w:r>
    </w:p>
    <w:p w14:paraId="39C12728" w14:textId="77777777" w:rsidR="00930CAF" w:rsidRPr="00AF5520" w:rsidRDefault="00930CAF">
      <w:pPr>
        <w:ind w:left="1440" w:hanging="720"/>
        <w:rPr>
          <w:b/>
          <w:i/>
        </w:rPr>
      </w:pPr>
      <w:r w:rsidRPr="00AF5520">
        <w:lastRenderedPageBreak/>
        <w:t>2.1.5</w:t>
      </w:r>
      <w:r w:rsidRPr="00AF5520">
        <w:tab/>
      </w:r>
      <w:bookmarkStart w:id="14" w:name="_Ref64255686"/>
      <w:bookmarkEnd w:id="13"/>
      <w:r w:rsidR="004054B8" w:rsidRPr="00AF5520">
        <w:t>[Not Used]</w:t>
      </w:r>
    </w:p>
    <w:p w14:paraId="4207F1FD" w14:textId="40D2E8DC" w:rsidR="00930CAF" w:rsidRPr="00AF5520" w:rsidRDefault="00930CAF">
      <w:pPr>
        <w:ind w:left="1440" w:hanging="720"/>
      </w:pPr>
      <w:r w:rsidRPr="00AF5520">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14"/>
    </w:p>
    <w:p w14:paraId="45DB4330"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07AD5ED5" w14:textId="763C1EEE"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211BD56A" w14:textId="7B7B769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43D71AA6" w14:textId="4A814882"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2E2635A9" w14:textId="5CC79258"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0AE568B1" w14:textId="77777777" w:rsidR="00930CAF" w:rsidRPr="00AF5520" w:rsidRDefault="00930CAF">
      <w:pPr>
        <w:ind w:left="2160" w:hanging="720"/>
      </w:pPr>
      <w:r w:rsidRPr="00AF5520">
        <w:t>2.2.3.2 where relevant, change and re-issue such Planning Assumptions (and any related Planning Assumptions) accordingly.</w:t>
      </w:r>
    </w:p>
    <w:p w14:paraId="1DEE0F0B"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50C3CA13" w14:textId="6F46221E"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022C13C5" w14:textId="7097C52B"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w:t>
      </w:r>
      <w:proofErr w:type="gramStart"/>
      <w:r w:rsidRPr="00AF5520">
        <w:t>taking into account</w:t>
      </w:r>
      <w:proofErr w:type="gramEnd"/>
      <w:r w:rsidRPr="00AF5520">
        <w:t xml:space="preserve"> the nature, complexity and urgency of the request.</w:t>
      </w:r>
    </w:p>
    <w:p w14:paraId="6FFF3060" w14:textId="3F950D51"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2BEFBB7B" w14:textId="77777777" w:rsidR="00930CAF" w:rsidRPr="00AF5520" w:rsidRDefault="00930CAF">
      <w:pPr>
        <w:ind w:left="1440" w:hanging="720"/>
      </w:pPr>
      <w:r w:rsidRPr="00AF5520">
        <w:lastRenderedPageBreak/>
        <w:t>2.2.6</w:t>
      </w:r>
      <w:r w:rsidRPr="00AF5520">
        <w:tab/>
        <w:t>Without limitation to Section C, Part One, paragraph 2.2, in planning and developing its Transmission System, each Transmission Owner shall ensure that its Transmission System complies with:</w:t>
      </w:r>
    </w:p>
    <w:p w14:paraId="26F817C1" w14:textId="0E3F18F8" w:rsidR="00930CAF" w:rsidRPr="00AF5520" w:rsidRDefault="00930CAF">
      <w:pPr>
        <w:ind w:left="2160" w:hanging="720"/>
      </w:pPr>
      <w:r w:rsidRPr="00AF5520">
        <w:t>2.2.6.1</w:t>
      </w:r>
      <w:r w:rsidRPr="00AF5520">
        <w:tab/>
        <w:t>the minimum technical, design and operational criteria and performance requirements set out or referred to in Connection Conditions 6.1, 6.2, 6.3</w:t>
      </w:r>
      <w:r w:rsidR="001F49AD">
        <w:t>,</w:t>
      </w:r>
      <w:r w:rsidRPr="00AF5520">
        <w:t xml:space="preserve"> 6.4</w:t>
      </w:r>
      <w:r w:rsidR="001F49AD">
        <w:t>, 7.10 and 7.11</w:t>
      </w:r>
      <w:r w:rsidRPr="00AF5520">
        <w:t xml:space="preserve"> </w:t>
      </w:r>
      <w:r w:rsidR="00E152CC">
        <w:t>as applicable to Type 1 Transmission Owners or European Connection Conditions 6.1, 6.2, 6.3</w:t>
      </w:r>
      <w:r w:rsidR="001F49AD">
        <w:t>,</w:t>
      </w:r>
      <w:r w:rsidR="00E152CC">
        <w:t xml:space="preserve"> 6.4</w:t>
      </w:r>
      <w:r w:rsidR="001F49AD">
        <w:t>, 7.10 and 7.11</w:t>
      </w:r>
      <w:r w:rsidR="00E152CC">
        <w:t xml:space="preserve"> as</w:t>
      </w:r>
      <w:r w:rsidR="001F49AD">
        <w:t xml:space="preserve"> </w:t>
      </w:r>
      <w:r w:rsidR="00E152CC">
        <w:t xml:space="preserve">applicable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6B41830" w14:textId="77777777" w:rsidR="00A311C3" w:rsidRDefault="00930CAF">
      <w:pPr>
        <w:ind w:left="2160" w:hanging="720"/>
        <w:rPr>
          <w:ins w:id="15" w:author="Shivraman Mudaliyar (NESO)" w:date="2025-03-26T10:31:00Z" w16du:dateUtc="2025-03-26T10:31:00Z"/>
        </w:rPr>
      </w:pPr>
      <w:r w:rsidRPr="00AF5520">
        <w:t>2.2.6.2</w:t>
      </w:r>
      <w:r w:rsidRPr="00AF5520">
        <w:tab/>
        <w:t>such other technical criteria or requirements as apply to any relevant part of its Transmission System by virtue of a current Transmission Derogation</w:t>
      </w:r>
      <w:r w:rsidR="00790728" w:rsidRPr="00AF5520">
        <w:t xml:space="preserve">; </w:t>
      </w:r>
      <w:del w:id="16" w:author="Shivraman Mudaliyar (NESO)" w:date="2025-03-26T10:31:00Z" w16du:dateUtc="2025-03-26T10:31:00Z">
        <w:r w:rsidR="00790728" w:rsidRPr="00AF5520" w:rsidDel="00333617">
          <w:delText>and</w:delText>
        </w:r>
      </w:del>
    </w:p>
    <w:p w14:paraId="37AAF3E8" w14:textId="11B0A515" w:rsidR="00333617" w:rsidRPr="00AF5520" w:rsidRDefault="00333617" w:rsidP="00333617">
      <w:pPr>
        <w:ind w:left="2127" w:hanging="709"/>
        <w:rPr>
          <w:ins w:id="17" w:author="Shivraman Mudaliyar (NESO)" w:date="2025-03-26T10:31:00Z" w16du:dateUtc="2025-03-26T10:31:00Z"/>
        </w:rPr>
      </w:pPr>
      <w:ins w:id="18" w:author="Shivraman Mudaliyar (NESO)" w:date="2025-03-26T10:31:00Z" w16du:dateUtc="2025-03-26T10:31:00Z">
        <w:r>
          <w:t>2.2.6.3 control System Model requirements as specified in section PC.A.9 of the Grid Code and STCP 12-2</w:t>
        </w:r>
      </w:ins>
      <w:ins w:id="19" w:author="Shivraman Mudaliyar (NESO)" w:date="2025-03-26T10:32:00Z" w16du:dateUtc="2025-03-26T10:32:00Z">
        <w:r>
          <w:t xml:space="preserve"> and</w:t>
        </w:r>
      </w:ins>
    </w:p>
    <w:p w14:paraId="4AB303FC" w14:textId="7C3D9CF3" w:rsidR="00333617" w:rsidRPr="00AF5520" w:rsidDel="00333617" w:rsidRDefault="00333617">
      <w:pPr>
        <w:ind w:left="2160" w:hanging="720"/>
        <w:rPr>
          <w:del w:id="20" w:author="Shivraman Mudaliyar (NESO)" w:date="2025-03-26T10:31:00Z" w16du:dateUtc="2025-03-26T10:31:00Z"/>
        </w:rPr>
      </w:pPr>
    </w:p>
    <w:p w14:paraId="1610B172" w14:textId="77777777" w:rsidR="00790728" w:rsidRPr="00AF5520" w:rsidRDefault="00A311C3">
      <w:pPr>
        <w:ind w:left="1418"/>
        <w:pPrChange w:id="21" w:author="Shivraman Mudaliyar (NESO)" w:date="2025-03-26T10:31:00Z" w16du:dateUtc="2025-03-26T10:31:00Z">
          <w:pPr>
            <w:ind w:left="1418" w:firstLine="22"/>
          </w:pPr>
        </w:pPrChange>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19742B3F" w14:textId="4E0CAC66" w:rsidR="00790728" w:rsidRPr="00AF5520" w:rsidRDefault="00790728" w:rsidP="00790728">
      <w:pPr>
        <w:ind w:left="2127" w:hanging="709"/>
      </w:pPr>
      <w:r w:rsidRPr="00AF5520">
        <w:t>2.2.6.</w:t>
      </w:r>
      <w:ins w:id="22" w:author="Shivraman Mudaliyar (NESO)" w:date="2025-03-26T10:32:00Z" w16du:dateUtc="2025-03-26T10:32:00Z">
        <w:r w:rsidR="00EF7854">
          <w:t>4</w:t>
        </w:r>
      </w:ins>
      <w:del w:id="23" w:author="Shivraman Mudaliyar (NESO)" w:date="2025-03-26T10:32:00Z" w16du:dateUtc="2025-03-26T10:32:00Z">
        <w:r w:rsidRPr="00AF5520" w:rsidDel="00EF7854">
          <w:delText>3</w:delText>
        </w:r>
      </w:del>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18ABD8A5" w14:textId="749B02B2" w:rsidR="00930CAF" w:rsidRPr="00AF5520" w:rsidRDefault="00930CAF">
      <w:pPr>
        <w:ind w:left="1440" w:hanging="720"/>
      </w:pPr>
      <w:r w:rsidRPr="00AF5520">
        <w:t>2.2.7</w:t>
      </w:r>
      <w:r w:rsidRPr="00AF5520">
        <w:tab/>
        <w:t xml:space="preserve">Each Transmission Owner shall plan and develop its Transmission System </w:t>
      </w:r>
      <w:proofErr w:type="gramStart"/>
      <w:r w:rsidRPr="00AF5520">
        <w:t>taking into account</w:t>
      </w:r>
      <w:proofErr w:type="gramEnd"/>
      <w:r w:rsidRPr="00AF5520">
        <w:t xml:space="preserve"> the Planning Assumptions provided to it by </w:t>
      </w:r>
      <w:r w:rsidR="002B2E6D">
        <w:t>The Company</w:t>
      </w:r>
      <w:r w:rsidRPr="00AF5520">
        <w:t xml:space="preserve"> and any other information provided to it under this Code and on the basis that User Plant and Apparatus complies with: </w:t>
      </w:r>
    </w:p>
    <w:p w14:paraId="13A2F3BB" w14:textId="73A8E196" w:rsidR="00930CAF" w:rsidRPr="00AF5520" w:rsidRDefault="00930CAF">
      <w:pPr>
        <w:ind w:left="2160" w:hanging="720"/>
      </w:pPr>
      <w:r w:rsidRPr="00AF5520">
        <w:t>2.2.7.1</w:t>
      </w:r>
      <w:r w:rsidRPr="00AF5520">
        <w:tab/>
        <w:t>the minimum technical design and operational criteria and performance requirements set out in Connection Conditions 6.1, 6.2, 6.3</w:t>
      </w:r>
      <w:r w:rsidR="006F0D8A">
        <w:t>,</w:t>
      </w:r>
      <w:r w:rsidRPr="00AF5520">
        <w:t xml:space="preserve"> 6.4</w:t>
      </w:r>
      <w:r w:rsidR="006F0D8A">
        <w:t>, 7.10</w:t>
      </w:r>
      <w:r w:rsidR="00E152CC">
        <w:t xml:space="preserve"> </w:t>
      </w:r>
      <w:r w:rsidR="006F0D8A">
        <w:t xml:space="preserve">and 7.11 </w:t>
      </w:r>
      <w:r w:rsidR="00E152CC">
        <w:t>as applicable to Type 1 Transmission Owners or European Connection Condition</w:t>
      </w:r>
      <w:r w:rsidR="000F663C">
        <w:t>s</w:t>
      </w:r>
      <w:r w:rsidR="00E152CC">
        <w:t xml:space="preserve"> 6.1, 6.2, 6.3</w:t>
      </w:r>
      <w:r w:rsidR="006F0D8A">
        <w:t>,</w:t>
      </w:r>
      <w:r w:rsidR="00E152CC">
        <w:t xml:space="preserve"> 6.4</w:t>
      </w:r>
      <w:r w:rsidR="006F0D8A">
        <w:t>, 7.10 and 7.11</w:t>
      </w:r>
      <w:r w:rsidR="00E152CC">
        <w:t xml:space="preserve"> as applicable to Type 2 </w:t>
      </w:r>
      <w:proofErr w:type="spellStart"/>
      <w:r w:rsidR="00E152CC">
        <w:t>Transmissionn</w:t>
      </w:r>
      <w:proofErr w:type="spellEnd"/>
      <w:r w:rsidR="006F0D8A">
        <w:t xml:space="preserve"> </w:t>
      </w:r>
      <w:r w:rsidR="00E152CC">
        <w:t>Owners:</w:t>
      </w:r>
      <w:r w:rsidRPr="00AF5520">
        <w:t xml:space="preserve"> or</w:t>
      </w:r>
    </w:p>
    <w:p w14:paraId="6D6D12D7" w14:textId="79C366B7"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0C78AE01"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0CB8256C"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0F805789" w14:textId="6C4A4357" w:rsidR="00930CAF" w:rsidRPr="00AF5520" w:rsidRDefault="00930CAF">
      <w:pPr>
        <w:ind w:left="1440" w:hanging="720"/>
      </w:pPr>
      <w:r w:rsidRPr="00AF5520">
        <w:lastRenderedPageBreak/>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49AAD831" w14:textId="77777777" w:rsidR="00930CAF" w:rsidRPr="00AF5520" w:rsidRDefault="00930CAF">
      <w:pPr>
        <w:ind w:left="2127" w:hanging="687"/>
      </w:pPr>
      <w:r w:rsidRPr="00AF5520">
        <w:t>2.2.8.1</w:t>
      </w:r>
      <w:r w:rsidRPr="00AF5520">
        <w:tab/>
        <w:t xml:space="preserve">becomes aware that such User has or is likely to apply for a User Derogation; </w:t>
      </w:r>
    </w:p>
    <w:p w14:paraId="3A34BD32" w14:textId="77777777" w:rsidR="00930CAF" w:rsidRPr="00AF5520" w:rsidRDefault="00930CAF">
      <w:pPr>
        <w:ind w:left="2127" w:hanging="687"/>
      </w:pPr>
      <w:r w:rsidRPr="00AF5520">
        <w:t>2.2.8.2</w:t>
      </w:r>
      <w:r w:rsidRPr="00AF5520">
        <w:tab/>
        <w:t>is itself applying for a derogation under the Grid Code in relation to the Connection Site on which such User's Plant and Apparatus is located or to which it otherwise relates; or</w:t>
      </w:r>
    </w:p>
    <w:p w14:paraId="144B0880" w14:textId="181BB692"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w:t>
      </w:r>
      <w:r w:rsidR="00E84759">
        <w:t>,</w:t>
      </w:r>
      <w:r w:rsidRPr="00AF5520">
        <w:t xml:space="preserve"> 6.4</w:t>
      </w:r>
      <w:r w:rsidR="00E84759">
        <w:t>, 7.10 and 7.11</w:t>
      </w:r>
      <w:r w:rsidR="008F17E4">
        <w:t xml:space="preserve"> as applicable to GB Code User’s or European Connection Conditions 6.1, 6.2, 6.3</w:t>
      </w:r>
      <w:r w:rsidR="00E84759">
        <w:t>,</w:t>
      </w:r>
      <w:r w:rsidR="008F17E4">
        <w:t xml:space="preserve"> 6.4</w:t>
      </w:r>
      <w:r w:rsidR="00E84759">
        <w:t>, 7.10 and 7.11</w:t>
      </w:r>
      <w:r w:rsidR="008F17E4">
        <w:t xml:space="preserve"> as applicable to EU Code User’s. </w:t>
      </w:r>
    </w:p>
    <w:p w14:paraId="1D91C81B" w14:textId="7806574A"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CB670B9" w14:textId="77777777" w:rsidR="00930CAF" w:rsidRPr="00AF5520" w:rsidRDefault="00930CAF">
      <w:pPr>
        <w:outlineLvl w:val="0"/>
        <w:rPr>
          <w:b/>
        </w:rPr>
      </w:pPr>
      <w:r w:rsidRPr="00AF5520">
        <w:t>2.3</w:t>
      </w:r>
      <w:r w:rsidRPr="00AF5520">
        <w:tab/>
      </w:r>
      <w:r w:rsidRPr="00AF5520">
        <w:rPr>
          <w:b/>
        </w:rPr>
        <w:t>Co-ordination of Transmission Investment Planning</w:t>
      </w:r>
    </w:p>
    <w:p w14:paraId="7E0F5CE5" w14:textId="77777777" w:rsidR="00930CAF" w:rsidRPr="00AF5520" w:rsidRDefault="00930CAF" w:rsidP="00BA2742">
      <w:pPr>
        <w:ind w:left="1418" w:hanging="698"/>
      </w:pPr>
      <w:bookmarkStart w:id="24" w:name="_Ref64255744"/>
      <w:bookmarkStart w:id="25"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24"/>
    </w:p>
    <w:p w14:paraId="2E6BA86A"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25"/>
      <w:r w:rsidR="00B84652" w:rsidRPr="00AF5520">
        <w:t>and Changes to an Offshore Transmission System</w:t>
      </w:r>
      <w:r w:rsidRPr="00AF5520">
        <w:t xml:space="preserve">;  </w:t>
      </w:r>
    </w:p>
    <w:p w14:paraId="7328C1A6"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7D99E0A8"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134C87D7" w14:textId="58D1DA5C"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w:t>
      </w:r>
      <w:r w:rsidR="00B84652" w:rsidRPr="00AF5520">
        <w:lastRenderedPageBreak/>
        <w:t xml:space="preserve">required by </w:t>
      </w:r>
      <w:r w:rsidR="002B2E6D">
        <w:t>The Company</w:t>
      </w:r>
      <w:r w:rsidR="0009035D" w:rsidRPr="00AF5520">
        <w:t xml:space="preserve"> or a </w:t>
      </w:r>
      <w:r w:rsidR="00B84652" w:rsidRPr="00AF5520">
        <w:t>R</w:t>
      </w:r>
      <w:r w:rsidR="0009035D" w:rsidRPr="00AF5520">
        <w:t>elevant Transmission Owner</w:t>
      </w:r>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A0411DA" w14:textId="77777777" w:rsidR="003D60EE" w:rsidRPr="00AF5520" w:rsidRDefault="003D60EE">
      <w:pPr>
        <w:ind w:left="1440" w:hanging="720"/>
      </w:pPr>
      <w:r w:rsidRPr="00AF5520">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92DD4BB" w14:textId="77777777" w:rsidR="003D60EE" w:rsidRPr="00AF5520" w:rsidRDefault="003D60EE" w:rsidP="003D60EE">
      <w:pPr>
        <w:ind w:left="1440" w:hanging="720"/>
      </w:pPr>
      <w:r w:rsidRPr="00AF5520">
        <w:t>2.3.4</w:t>
      </w:r>
      <w:r w:rsidRPr="00AF5520">
        <w:tab/>
      </w:r>
      <w:r w:rsidR="004D5804" w:rsidRPr="00AF5520">
        <w:t>[Not used]</w:t>
      </w:r>
    </w:p>
    <w:p w14:paraId="3E46B937"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A3C3E0F" w14:textId="05B2EDC4" w:rsidR="00930CAF" w:rsidRPr="00AF5520" w:rsidRDefault="00930CAF">
      <w:pPr>
        <w:ind w:left="720" w:firstLine="720"/>
      </w:pPr>
      <w:r w:rsidRPr="00AF5520">
        <w:t>2.3.</w:t>
      </w:r>
      <w:r w:rsidR="003D60EE" w:rsidRPr="00AF5520">
        <w:t>5</w:t>
      </w:r>
      <w:r w:rsidRPr="00AF5520">
        <w:t>.1</w:t>
      </w:r>
      <w:r w:rsidRPr="00AF5520">
        <w:tab/>
      </w:r>
      <w:r w:rsidR="002B2E6D">
        <w:t>The Company</w:t>
      </w:r>
      <w:r w:rsidRPr="00AF5520">
        <w:t xml:space="preserve"> reasonably requests; or</w:t>
      </w:r>
    </w:p>
    <w:p w14:paraId="34259F70"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11"/>
    <w:p w14:paraId="22626B4C"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34BB13C2" w14:textId="77777777" w:rsidR="00930CAF" w:rsidRPr="00AF5520" w:rsidRDefault="00930CAF">
      <w:pPr>
        <w:ind w:left="1440" w:hanging="720"/>
      </w:pPr>
      <w:bookmarkStart w:id="26"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07F1C874"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1A3CED9"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26"/>
      <w:r w:rsidRPr="00AF5520">
        <w:t>; and</w:t>
      </w:r>
    </w:p>
    <w:p w14:paraId="64434A53"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048736C9" w14:textId="77777777" w:rsidR="00930CAF" w:rsidRPr="00AF5520" w:rsidRDefault="00930CAF">
      <w:pPr>
        <w:ind w:left="1440" w:hanging="720"/>
      </w:pPr>
      <w:bookmarkStart w:id="27"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28" w:name="_Ref64260805"/>
      <w:bookmarkEnd w:id="27"/>
      <w:r w:rsidRPr="00AF5520">
        <w:t xml:space="preserve">  </w:t>
      </w:r>
    </w:p>
    <w:p w14:paraId="524D6E52" w14:textId="77777777" w:rsidR="00930CAF" w:rsidRPr="00AF5520" w:rsidRDefault="00930CAF">
      <w:pPr>
        <w:ind w:left="1440" w:hanging="720"/>
      </w:pPr>
      <w:r w:rsidRPr="00AF5520">
        <w:lastRenderedPageBreak/>
        <w:t>2.4.4</w:t>
      </w:r>
      <w:r w:rsidRPr="00AF5520">
        <w:tab/>
        <w:t>A Party may refer to the Authority as a Dispute in accordance with Section H, paragraph 4.1:</w:t>
      </w:r>
    </w:p>
    <w:p w14:paraId="7F8E2D8E" w14:textId="77777777" w:rsidR="00930CAF" w:rsidRPr="00AF5520" w:rsidRDefault="00930CAF">
      <w:pPr>
        <w:ind w:left="2160" w:hanging="720"/>
      </w:pPr>
      <w:r w:rsidRPr="00AF5520">
        <w:t>2.4.4.1</w:t>
      </w:r>
      <w:r w:rsidRPr="00AF5520">
        <w:tab/>
        <w:t xml:space="preserve">any notice issued under sub-paragraph 2.4.3 in response to a Planning Request; or </w:t>
      </w:r>
    </w:p>
    <w:p w14:paraId="0C76A4C3" w14:textId="77777777" w:rsidR="00930CAF" w:rsidRPr="00AF5520" w:rsidRDefault="00930CAF">
      <w:pPr>
        <w:ind w:left="2160" w:hanging="720"/>
      </w:pPr>
      <w:r w:rsidRPr="00AF5520">
        <w:t>2.4.4.2</w:t>
      </w:r>
      <w:r w:rsidRPr="00AF5520">
        <w:tab/>
        <w:t xml:space="preserve">any failure by a Party to respond to a Planning Request within a reasonable period of time, taking into account the nature, complexity and urgency of the Planning Request. </w:t>
      </w:r>
    </w:p>
    <w:p w14:paraId="3E9B9033" w14:textId="099C376B" w:rsidR="00930CAF" w:rsidRPr="00AF5520" w:rsidRDefault="00930CAF">
      <w:pPr>
        <w:ind w:left="1440" w:hanging="720"/>
      </w:pPr>
      <w:r w:rsidRPr="00AF5520">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70F7D9AE"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29" w:name="_Ref62873350"/>
      <w:bookmarkEnd w:id="28"/>
      <w:r w:rsidRPr="00AF5520">
        <w:rPr>
          <w:b/>
        </w:rPr>
        <w:t>)</w:t>
      </w:r>
      <w:r w:rsidRPr="00AF5520">
        <w:rPr>
          <w:rStyle w:val="FootnoteReference"/>
        </w:rPr>
        <w:t xml:space="preserve"> </w:t>
      </w:r>
    </w:p>
    <w:p w14:paraId="6F66CA4A" w14:textId="49FB3037"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w:t>
      </w:r>
      <w:proofErr w:type="gramStart"/>
      <w:r w:rsidRPr="00AF5520">
        <w:t>taking into account</w:t>
      </w:r>
      <w:proofErr w:type="gramEnd"/>
      <w:r w:rsidRPr="00AF5520">
        <w:t xml:space="preserve"> the point in time at which </w:t>
      </w:r>
      <w:r w:rsidR="002B2E6D">
        <w:t>The Company</w:t>
      </w:r>
      <w:r w:rsidRPr="00AF5520">
        <w:t xml:space="preserve"> was first made aware of Planned Works, shall:</w:t>
      </w:r>
    </w:p>
    <w:p w14:paraId="556B703E" w14:textId="77777777"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29"/>
      <w:r w:rsidRPr="00AF5520">
        <w:t xml:space="preserve"> and</w:t>
      </w:r>
    </w:p>
    <w:p w14:paraId="15BDE201" w14:textId="4767F387" w:rsidR="00930CAF" w:rsidRPr="00AF5520" w:rsidRDefault="00930CAF">
      <w:pPr>
        <w:ind w:left="2220" w:hanging="780"/>
      </w:pPr>
      <w:r w:rsidRPr="00AF5520">
        <w:t>2.5.1.2</w:t>
      </w:r>
      <w:r w:rsidRPr="00AF5520">
        <w:tab/>
        <w:t xml:space="preserve">promptly notify such Transmission Owner of any such Modification and keep it informed of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3093EDEC" w14:textId="79F64DB8"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361B3AFF" w14:textId="07BA5E10"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w:t>
      </w:r>
      <w:proofErr w:type="gramStart"/>
      <w:r w:rsidRPr="00AF5520">
        <w:t>making arrangements</w:t>
      </w:r>
      <w:proofErr w:type="gramEnd"/>
      <w:r w:rsidRPr="00AF5520">
        <w:t xml:space="preserve"> with Users pursuant to 2.5.1. </w:t>
      </w:r>
    </w:p>
    <w:p w14:paraId="4DB30E52" w14:textId="247CBA52"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w:t>
      </w:r>
      <w:r w:rsidRPr="00AF5520">
        <w:lastRenderedPageBreak/>
        <w:t xml:space="preserve">the User in relation to such Modification has been determined by the Authority pursuant to the CUSC. </w:t>
      </w:r>
    </w:p>
    <w:p w14:paraId="693936C7" w14:textId="6004AA2A" w:rsidR="00930CAF" w:rsidRPr="00AF5520" w:rsidRDefault="00930CAF">
      <w:pPr>
        <w:ind w:left="1440" w:hanging="720"/>
      </w:pPr>
      <w:bookmarkStart w:id="30" w:name="_Ref64260233"/>
      <w:r w:rsidRPr="00AF5520">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30"/>
    </w:p>
    <w:p w14:paraId="52F76C13" w14:textId="77777777" w:rsidR="00930CAF" w:rsidRPr="00AF5520" w:rsidRDefault="00930CAF">
      <w:pPr>
        <w:rPr>
          <w:b/>
        </w:rPr>
      </w:pPr>
      <w:r w:rsidRPr="00AF5520">
        <w:t>2.6</w:t>
      </w:r>
      <w:r w:rsidRPr="00AF5520">
        <w:tab/>
      </w:r>
      <w:r w:rsidRPr="00AF5520">
        <w:rPr>
          <w:b/>
        </w:rPr>
        <w:t>Connection Site Specification</w:t>
      </w:r>
    </w:p>
    <w:p w14:paraId="78F9F170"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27B03C0B"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2EFC2A45" w14:textId="73A8BC02"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1AEE5C5B"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4559C6E1" w14:textId="2B41A0B9"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02F8BF1" w14:textId="0FBFA6C3"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5B186D19"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531E3C09"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49F20AF2"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59AD269" w14:textId="77777777" w:rsidR="00B22143" w:rsidRPr="00AF5520" w:rsidRDefault="00CC792E" w:rsidP="00CC792E">
      <w:pPr>
        <w:ind w:left="2160" w:hanging="720"/>
      </w:pPr>
      <w:r w:rsidRPr="00AF5520">
        <w:lastRenderedPageBreak/>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F86E094"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7462972E" w14:textId="77777777" w:rsidR="00B22143" w:rsidRPr="00AF5520" w:rsidRDefault="007A3214" w:rsidP="00B22143">
      <w:pPr>
        <w:ind w:left="1440" w:hanging="720"/>
      </w:pPr>
      <w:r w:rsidRPr="00AF5520">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054EC503" w14:textId="466D3A3E"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39E8BCF6"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30A5FE0A"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6B0F82D9"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4D1BA808"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390A15A5"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52ED3381" w14:textId="6ECDB994"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70DDD086"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08959DC4" w14:textId="655556FA" w:rsidR="003D60EE" w:rsidRPr="00AF5520" w:rsidRDefault="003D60EE" w:rsidP="003D60EE">
      <w:pPr>
        <w:ind w:left="1440" w:hanging="720"/>
      </w:pPr>
      <w:r w:rsidRPr="00AF5520">
        <w:lastRenderedPageBreak/>
        <w:t>2.8.2</w:t>
      </w:r>
      <w:r w:rsidRPr="00AF5520">
        <w:tab/>
        <w:t xml:space="preserve">Each Transmission Owner shall submit to </w:t>
      </w:r>
      <w:r w:rsidR="002B2E6D">
        <w:t>The Company</w:t>
      </w:r>
      <w:r w:rsidRPr="00AF5520">
        <w:t xml:space="preserve"> </w:t>
      </w:r>
      <w:proofErr w:type="spellStart"/>
      <w:proofErr w:type="gramStart"/>
      <w:r w:rsidRPr="00AF5520">
        <w:t>a</w:t>
      </w:r>
      <w:proofErr w:type="spellEnd"/>
      <w:proofErr w:type="gramEnd"/>
      <w:r w:rsidRPr="00AF5520">
        <w:t xml:space="preserve">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6ED2300F" w14:textId="15F6AA89"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108A90B6"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2EDE40E7"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1F6CACE5" w14:textId="32F90AF5"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3191E7"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33B7140D" w14:textId="77777777" w:rsidR="00930CAF" w:rsidRPr="00AF5520" w:rsidRDefault="00930CAF">
      <w:pPr>
        <w:ind w:left="1440" w:hanging="720"/>
      </w:pPr>
      <w:bookmarkStart w:id="31" w:name="_Ref64262561"/>
      <w:r w:rsidRPr="00AF5520">
        <w:t>2.</w:t>
      </w:r>
      <w:r w:rsidR="003D60EE" w:rsidRPr="00AF5520">
        <w:t>10</w:t>
      </w:r>
      <w:r w:rsidRPr="00AF5520">
        <w:t>.1</w:t>
      </w:r>
      <w:r w:rsidRPr="00AF5520">
        <w:tab/>
        <w:t>Each Transmission Owner shall give effect to its Transmission Investment Plans .</w:t>
      </w:r>
      <w:bookmarkEnd w:id="31"/>
    </w:p>
    <w:p w14:paraId="1188F4FE"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4E2B6593"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1E4A62B"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BC7C3CB"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69AF2C78"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0049DCD3"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2CA94D57" w14:textId="77777777" w:rsidR="00930CAF" w:rsidRPr="00AF5520" w:rsidRDefault="00930CAF">
      <w:pPr>
        <w:ind w:left="1440" w:hanging="720"/>
      </w:pPr>
      <w:bookmarkStart w:id="32" w:name="_Ref63226943"/>
      <w:r w:rsidRPr="00AF5520">
        <w:t>2.</w:t>
      </w:r>
      <w:r w:rsidR="007A3214" w:rsidRPr="00AF5520" w:rsidDel="007A3214">
        <w:t xml:space="preserve"> </w:t>
      </w:r>
      <w:r w:rsidR="003D60EE" w:rsidRPr="00AF5520">
        <w:t>10</w:t>
      </w:r>
      <w:r w:rsidRPr="00AF5520">
        <w:t>.</w:t>
      </w:r>
      <w:r w:rsidR="0098633F" w:rsidRPr="00AF5520">
        <w:t>4</w:t>
      </w:r>
      <w:r w:rsidRPr="00AF5520">
        <w:tab/>
        <w:t xml:space="preserve">Without limitation to sub-paragraph 2.3.1, the Parties shall give effect to their Transmission Investment Plans in a co-ordinated manner and taking into account, to the extent that it is reasonable and practicable for each Party to do so, the </w:t>
      </w:r>
      <w:r w:rsidRPr="00AF5520">
        <w:lastRenderedPageBreak/>
        <w:t>activities and requirements of each of the other Parties including, where reasonably requested to do so by another Party, by:</w:t>
      </w:r>
    </w:p>
    <w:p w14:paraId="7608CF68"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B09B7F9" w14:textId="77777777" w:rsidR="00930CAF" w:rsidRPr="00AF5520" w:rsidRDefault="00930CAF">
      <w:pPr>
        <w:ind w:left="2127" w:hanging="687"/>
      </w:pPr>
      <w:r w:rsidRPr="00AF5520">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32"/>
      <w:r w:rsidRPr="00AF5520">
        <w:t xml:space="preserve"> </w:t>
      </w:r>
    </w:p>
    <w:p w14:paraId="4EE3BA93" w14:textId="77777777" w:rsidR="008015C7" w:rsidRPr="00AF5520" w:rsidRDefault="008015C7" w:rsidP="008015C7">
      <w:pPr>
        <w:outlineLvl w:val="0"/>
        <w:rPr>
          <w:b/>
          <w:u w:val="single"/>
        </w:rPr>
      </w:pPr>
      <w:bookmarkStart w:id="33" w:name="_Ref61852853"/>
      <w:bookmarkStart w:id="34" w:name="_Ref61261018"/>
      <w:r w:rsidRPr="00AF5520">
        <w:rPr>
          <w:b/>
          <w:u w:val="single"/>
        </w:rPr>
        <w:t>OTSDUW Phased Build</w:t>
      </w:r>
    </w:p>
    <w:p w14:paraId="1179818E"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7D6BEA7E"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300FCFA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699EC28A"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0A9A05CC"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51DD1888"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2A0306CE"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5128C7CE" w14:textId="77777777" w:rsidR="00930CAF" w:rsidRPr="00AF5520" w:rsidRDefault="00930CAF">
      <w:pPr>
        <w:outlineLvl w:val="0"/>
      </w:pPr>
      <w:r w:rsidRPr="00AF5520">
        <w:rPr>
          <w:b/>
        </w:rPr>
        <w:t>3.</w:t>
      </w:r>
      <w:r w:rsidRPr="00AF5520">
        <w:tab/>
      </w:r>
      <w:r w:rsidRPr="00AF5520">
        <w:rPr>
          <w:b/>
          <w:caps/>
        </w:rPr>
        <w:t>DEFAULT PLANNING BOUNDARY</w:t>
      </w:r>
    </w:p>
    <w:p w14:paraId="248601CE" w14:textId="172633E5"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Default Planning Boundary shall be at the electrical boundary, such boundary to be determined in accordance with the following principles:</w:t>
      </w:r>
    </w:p>
    <w:p w14:paraId="43FFF8C1" w14:textId="77777777" w:rsidR="00930CAF" w:rsidRPr="00AF5520" w:rsidRDefault="00930CAF">
      <w:pPr>
        <w:ind w:left="1440" w:hanging="720"/>
      </w:pPr>
      <w:r w:rsidRPr="00AF5520">
        <w:lastRenderedPageBreak/>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4DF6D170" w14:textId="77777777" w:rsidR="00930CAF" w:rsidRPr="00AF5520" w:rsidRDefault="00930CAF">
      <w:pPr>
        <w:ind w:left="1440" w:hanging="720"/>
      </w:pPr>
      <w:r w:rsidRPr="00AF5520">
        <w:t>3.1.2</w:t>
      </w:r>
      <w:r w:rsidRPr="00AF5520">
        <w:tab/>
        <w:t>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10CDA0EA"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3BA2E1B6"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2B9DF80"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5FC03047" w14:textId="77777777" w:rsidR="00930CAF" w:rsidRPr="00AF5520" w:rsidRDefault="00930CAF">
      <w:pPr>
        <w:ind w:left="2127" w:hanging="687"/>
      </w:pPr>
      <w:r w:rsidRPr="00AF5520">
        <w:t>3.1.5.1</w:t>
      </w:r>
      <w:r w:rsidRPr="00AF5520">
        <w:tab/>
        <w:t>for rack out switchgear, the electrical boundary will be at the busbar shutters;</w:t>
      </w:r>
    </w:p>
    <w:p w14:paraId="6B08FA84"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527F9B47"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0474E06B" w14:textId="655DBAEF"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12D21262" w14:textId="77777777" w:rsidR="00930CAF" w:rsidRPr="00AF5520" w:rsidRDefault="00930CAF">
      <w:pPr>
        <w:ind w:left="720" w:hanging="720"/>
      </w:pPr>
      <w:r w:rsidRPr="00AF5520">
        <w:lastRenderedPageBreak/>
        <w:t>3.3</w:t>
      </w:r>
      <w:r w:rsidRPr="00AF5520">
        <w:tab/>
        <w:t>For the avoidance of doubt nothing in this paragraph 3 shall effect any transfer of ownership in any Plant and Apparatus.</w:t>
      </w:r>
    </w:p>
    <w:bookmarkEnd w:id="33"/>
    <w:bookmarkEnd w:id="34"/>
    <w:p w14:paraId="20180535"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548C804B"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D22A65F" w14:textId="43CDEF74" w:rsidR="00930CAF" w:rsidRPr="00AF5520" w:rsidRDefault="00930CAF">
      <w:pPr>
        <w:ind w:left="1440" w:hanging="720"/>
      </w:pPr>
      <w:r w:rsidRPr="00AF5520">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 xml:space="preserve">tatement pursuant to Standard </w:t>
      </w:r>
      <w:r w:rsidR="0090187E">
        <w:t>c</w:t>
      </w:r>
      <w:r w:rsidRPr="00AF5520">
        <w:t>ondition C1</w:t>
      </w:r>
      <w:r w:rsidR="0062435D">
        <w:t>2</w:t>
      </w:r>
      <w:r w:rsidRPr="00AF5520">
        <w:t xml:space="preserve"> of </w:t>
      </w:r>
      <w:r w:rsidR="0062435D">
        <w:t>ESO</w:t>
      </w:r>
      <w:r w:rsidRPr="00AF5520">
        <w:t xml:space="preserve">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25555E49" w14:textId="289E760D"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570ECCD7" w14:textId="094296CE"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DD54864" w14:textId="5AA00B84"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2A4720EF" w14:textId="06E80030"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05C74D5D" w14:textId="77777777" w:rsidR="00930CAF" w:rsidRPr="00AF5520" w:rsidRDefault="00930CAF">
      <w:pPr>
        <w:ind w:left="1440" w:hanging="720"/>
      </w:pPr>
      <w:r w:rsidRPr="00AF5520">
        <w:t>4.1.6</w:t>
      </w:r>
      <w:r w:rsidRPr="00AF5520">
        <w:tab/>
        <w:t>For the avoidance of doubt, nothing in this paragraph 4.1 shall preclude the Parties from progressing activities pursuant to sub-paragraphs 4.1.1, 4.1.2 and 4.1.4 at the same time.</w:t>
      </w:r>
    </w:p>
    <w:p w14:paraId="49EFA8C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A2A926B"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1E3FC839" w14:textId="471C05CA" w:rsidR="00294B25" w:rsidRPr="00AF5520" w:rsidRDefault="00294B25" w:rsidP="002B6885">
      <w:pPr>
        <w:tabs>
          <w:tab w:val="left" w:pos="1440"/>
        </w:tabs>
        <w:ind w:left="1440" w:hanging="720"/>
        <w:outlineLvl w:val="0"/>
        <w:rPr>
          <w:noProof/>
        </w:rPr>
      </w:pPr>
      <w:r w:rsidRPr="00AF5520">
        <w:rPr>
          <w:noProof/>
        </w:rPr>
        <w:lastRenderedPageBreak/>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35" w:name="OLE_LINK7"/>
      <w:bookmarkStart w:id="36" w:name="OLE_LINK8"/>
      <w:r w:rsidR="007C46E2" w:rsidRPr="00AF5520">
        <w:rPr>
          <w:noProof/>
        </w:rPr>
        <w:t xml:space="preserve">for the Network Options Assessment </w:t>
      </w:r>
      <w:r w:rsidRPr="00AF5520">
        <w:rPr>
          <w:noProof/>
        </w:rPr>
        <w:t>pursuant to</w:t>
      </w:r>
      <w:r w:rsidR="00AA3FB5">
        <w:rPr>
          <w:noProof/>
        </w:rPr>
        <w:t xml:space="preserve"> </w:t>
      </w:r>
      <w:r w:rsidR="002B6885">
        <w:rPr>
          <w:noProof/>
        </w:rPr>
        <w:t xml:space="preserve">the </w:t>
      </w:r>
      <w:r w:rsidR="002B6885" w:rsidRPr="0095706C">
        <w:rPr>
          <w:b/>
          <w:bCs/>
          <w:noProof/>
        </w:rPr>
        <w:t>ESO Licence</w:t>
      </w:r>
      <w:r w:rsidR="002B6885">
        <w:rPr>
          <w:noProof/>
        </w:rPr>
        <w:t xml:space="preserve"> condition C13 The Network Options Assessment (NOA) process and reporting requirements,</w:t>
      </w:r>
      <w:r w:rsidRPr="00AF5520">
        <w:rPr>
          <w:noProof/>
        </w:rPr>
        <w:t xml:space="preserve"> </w:t>
      </w:r>
      <w:bookmarkEnd w:id="35"/>
      <w:bookmarkEnd w:id="36"/>
      <w:r w:rsidRPr="00AF5520">
        <w:rPr>
          <w:noProof/>
        </w:rPr>
        <w:t xml:space="preserve">consult with each Transmission Owner. </w:t>
      </w:r>
    </w:p>
    <w:p w14:paraId="0FF0F2C6" w14:textId="3F0F13AD" w:rsidR="00B76E62" w:rsidRPr="00AF5520" w:rsidRDefault="00294B25" w:rsidP="008A54C6">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299E550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A307869"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70881495"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F8A7A10"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6E797ADF" w14:textId="216EFC58"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w:t>
      </w:r>
      <w:r w:rsidR="00F666D9">
        <w:rPr>
          <w:noProof/>
        </w:rPr>
        <w:t xml:space="preserve"> condition C13</w:t>
      </w:r>
      <w:r w:rsidR="007C46E2" w:rsidRPr="00AF5520">
        <w:rPr>
          <w:noProof/>
        </w:rPr>
        <w:t xml:space="preserve"> of the </w:t>
      </w:r>
      <w:r w:rsidR="00F666D9" w:rsidRPr="0095706C">
        <w:rPr>
          <w:b/>
          <w:bCs/>
          <w:noProof/>
        </w:rPr>
        <w:t xml:space="preserve">ESO </w:t>
      </w:r>
      <w:r w:rsidR="007C46E2" w:rsidRPr="0095706C">
        <w:rPr>
          <w:b/>
          <w:bCs/>
          <w:noProof/>
        </w:rPr>
        <w:t>Licence</w:t>
      </w:r>
      <w:r w:rsidR="007C46E2" w:rsidRPr="00AF5520">
        <w:rPr>
          <w:noProof/>
        </w:rPr>
        <w:t>.</w:t>
      </w:r>
    </w:p>
    <w:p w14:paraId="456BACA8" w14:textId="07AE8F07"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ECB7562" w14:textId="4EB1B69D"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6E630DF6" w14:textId="1AEFAC6F"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to sub-paragraph 5.1.4, </w:t>
      </w:r>
      <w:r w:rsidR="002B2E6D">
        <w:rPr>
          <w:noProof/>
        </w:rPr>
        <w:t>The Company</w:t>
      </w:r>
      <w:r w:rsidRPr="00AF5520">
        <w:rPr>
          <w:noProof/>
        </w:rPr>
        <w:t>’ s proposals in repect of such amendments shall prevail.</w:t>
      </w:r>
    </w:p>
    <w:p w14:paraId="691B7CA4"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5E899D88"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address">
          <w:smartTag w:uri="urn:schemas-microsoft-com:office:smarttags" w:element="Street">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606D5135" w14:textId="4E1E9B4C" w:rsidR="008A54C6" w:rsidRPr="00AF5520" w:rsidRDefault="008A54C6" w:rsidP="008A54C6">
      <w:pPr>
        <w:tabs>
          <w:tab w:val="left" w:pos="720"/>
        </w:tabs>
        <w:ind w:left="720" w:hanging="720"/>
        <w:outlineLvl w:val="0"/>
        <w:rPr>
          <w:noProof/>
        </w:rPr>
      </w:pPr>
      <w:r w:rsidRPr="00AF5520">
        <w:rPr>
          <w:noProof/>
        </w:rPr>
        <w:lastRenderedPageBreak/>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5CD1402F" w14:textId="073893DF" w:rsidR="008A54C6" w:rsidRPr="00AF5520" w:rsidRDefault="008A54C6" w:rsidP="008A54C6">
      <w:pPr>
        <w:tabs>
          <w:tab w:val="left" w:pos="1440"/>
        </w:tabs>
        <w:ind w:left="1440" w:hanging="720"/>
        <w:outlineLvl w:val="0"/>
        <w:rPr>
          <w:noProof/>
        </w:rPr>
      </w:pPr>
      <w:r w:rsidRPr="00AF5520">
        <w:rPr>
          <w:noProof/>
        </w:rPr>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6298346C"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041FFBEA" w14:textId="77777777" w:rsidR="008015C7" w:rsidRPr="00AF5520" w:rsidRDefault="008015C7" w:rsidP="008015C7">
      <w:pPr>
        <w:tabs>
          <w:tab w:val="left" w:pos="1440"/>
        </w:tabs>
        <w:ind w:left="1440" w:hanging="720"/>
        <w:outlineLvl w:val="0"/>
        <w:rPr>
          <w:noProof/>
        </w:rPr>
      </w:pPr>
    </w:p>
    <w:p w14:paraId="5A0FE9F7"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F8F9E25" w14:textId="77777777" w:rsidR="00930CAF" w:rsidRPr="00AF5520" w:rsidRDefault="00930CAF">
      <w:pPr>
        <w:pStyle w:val="Restart"/>
        <w:tabs>
          <w:tab w:val="clear" w:pos="720"/>
        </w:tabs>
        <w:spacing w:after="240" w:line="300" w:lineRule="atLeast"/>
        <w:rPr>
          <w:caps w:val="0"/>
          <w:kern w:val="0"/>
        </w:rPr>
      </w:pPr>
      <w:bookmarkStart w:id="37" w:name="_Ref59280495"/>
      <w:r w:rsidRPr="00AF5520">
        <w:rPr>
          <w:caps w:val="0"/>
          <w:kern w:val="0"/>
        </w:rPr>
        <w:t>1.</w:t>
      </w:r>
      <w:r w:rsidRPr="00AF5520">
        <w:rPr>
          <w:caps w:val="0"/>
          <w:kern w:val="0"/>
        </w:rPr>
        <w:tab/>
        <w:t>INTRODUCTION</w:t>
      </w:r>
    </w:p>
    <w:p w14:paraId="33B2BD1F" w14:textId="208D7CA6"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6B0E1345" w14:textId="6EF3AD57"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16062313"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047C3DB0"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D573BBE" w14:textId="154DD5EC"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Works to enable the implementation by </w:t>
      </w:r>
      <w:r w:rsidR="002B2E6D">
        <w:t>The Company</w:t>
      </w:r>
      <w:r w:rsidR="0093033A" w:rsidRPr="00AF5520">
        <w:t xml:space="preserve"> of the User Commitment Methodology.  </w:t>
      </w:r>
    </w:p>
    <w:p w14:paraId="069BA159" w14:textId="66148730" w:rsidR="00930CAF" w:rsidRPr="00AF5520" w:rsidRDefault="00930CAF">
      <w:pPr>
        <w:pStyle w:val="Heading1"/>
        <w:numPr>
          <w:ilvl w:val="0"/>
          <w:numId w:val="0"/>
        </w:numPr>
        <w:tabs>
          <w:tab w:val="clear" w:pos="720"/>
        </w:tabs>
        <w:ind w:left="720" w:hanging="720"/>
        <w:rPr>
          <w:b/>
        </w:rPr>
      </w:pPr>
      <w:bookmarkStart w:id="38" w:name="_Ref62309100"/>
      <w:bookmarkEnd w:id="37"/>
      <w:r w:rsidRPr="00AF5520">
        <w:rPr>
          <w:b/>
        </w:rPr>
        <w:t>2.</w:t>
      </w:r>
      <w:r w:rsidRPr="00AF5520">
        <w:tab/>
      </w:r>
      <w:r w:rsidR="008D6C27" w:rsidRPr="00AF5520">
        <w:rPr>
          <w:b/>
        </w:rPr>
        <w:t>NGESO</w:t>
      </w:r>
      <w:r w:rsidRPr="00AF5520">
        <w:rPr>
          <w:b/>
        </w:rPr>
        <w:t xml:space="preserve"> CONSTRUCTION APPLICATIONS </w:t>
      </w:r>
    </w:p>
    <w:p w14:paraId="1B898516"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5C367D9" w14:textId="77777777"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r w:rsidRPr="00AF5520">
        <w:t>, Modification or a System Construction; and</w:t>
      </w:r>
    </w:p>
    <w:p w14:paraId="3473B4EB" w14:textId="7581E8A8" w:rsidR="00930CAF" w:rsidRPr="00AF5520" w:rsidRDefault="00930CAF">
      <w:pPr>
        <w:ind w:left="1440" w:hanging="720"/>
      </w:pPr>
      <w:r w:rsidRPr="00AF5520">
        <w:lastRenderedPageBreak/>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55F060FA" w14:textId="13C75F6F" w:rsidR="00930CAF" w:rsidRPr="00AF5520" w:rsidRDefault="00930CAF">
      <w:pPr>
        <w:ind w:left="720" w:firstLine="720"/>
      </w:pPr>
      <w:r w:rsidRPr="00AF5520">
        <w:t>2.1.2.1</w:t>
      </w:r>
      <w:r w:rsidRPr="00AF5520">
        <w:tab/>
      </w:r>
      <w:r w:rsidR="002B2E6D">
        <w:t>The Company</w:t>
      </w:r>
      <w:r w:rsidRPr="00AF5520">
        <w:t xml:space="preserve"> Connection Application;</w:t>
      </w:r>
    </w:p>
    <w:p w14:paraId="01C54D36" w14:textId="62A4D61A" w:rsidR="00930CAF" w:rsidRPr="00AF5520" w:rsidRDefault="00930CAF">
      <w:pPr>
        <w:ind w:left="720" w:firstLine="720"/>
      </w:pPr>
      <w:r w:rsidRPr="00AF5520">
        <w:t>2.1.2.2</w:t>
      </w:r>
      <w:r w:rsidRPr="00AF5520">
        <w:tab/>
      </w:r>
      <w:r w:rsidR="002B2E6D">
        <w:t>The Company</w:t>
      </w:r>
      <w:r w:rsidRPr="00AF5520">
        <w:t xml:space="preserve"> Modification Application; or</w:t>
      </w:r>
    </w:p>
    <w:p w14:paraId="092FC3CC" w14:textId="77777777" w:rsidR="00930CAF" w:rsidRPr="00AF5520" w:rsidRDefault="00930CAF">
      <w:pPr>
        <w:pStyle w:val="Heading1"/>
        <w:numPr>
          <w:ilvl w:val="0"/>
          <w:numId w:val="0"/>
        </w:numPr>
        <w:tabs>
          <w:tab w:val="clear" w:pos="720"/>
        </w:tabs>
        <w:ind w:left="2160" w:hanging="720"/>
      </w:pPr>
      <w:r w:rsidRPr="00AF5520">
        <w:t>2.1.2.3</w:t>
      </w:r>
      <w:r w:rsidRPr="00AF5520">
        <w:tab/>
        <w:t>System Construction Application.</w:t>
      </w:r>
    </w:p>
    <w:p w14:paraId="08771EEA" w14:textId="6301584D" w:rsidR="00930CAF" w:rsidRPr="00AF5520" w:rsidRDefault="00930CAF">
      <w:pPr>
        <w:pStyle w:val="Heading1"/>
        <w:numPr>
          <w:ilvl w:val="0"/>
          <w:numId w:val="0"/>
        </w:numPr>
        <w:tabs>
          <w:tab w:val="clear" w:pos="720"/>
        </w:tabs>
        <w:ind w:left="720" w:hanging="720"/>
      </w:pPr>
      <w:r w:rsidRPr="00AF5520">
        <w:t>2.2</w:t>
      </w:r>
      <w:r w:rsidRPr="00AF5520">
        <w:tab/>
      </w:r>
      <w:bookmarkStart w:id="39" w:name="_Ref64281438"/>
      <w:r w:rsidRPr="00AF5520">
        <w:t xml:space="preserve">If </w:t>
      </w:r>
      <w:r w:rsidR="002B2E6D">
        <w:t>The Company</w:t>
      </w:r>
      <w:r w:rsidRPr="00AF5520">
        <w:t xml:space="preserve"> considers it may be necessary for a Construction Project to be undertaken, it shall submit </w:t>
      </w:r>
      <w:r w:rsidR="002B2E6D">
        <w:t>The Company</w:t>
      </w:r>
      <w:r w:rsidRPr="00AF5520">
        <w:t xml:space="preserve"> Construction Application in accordance with paragraph 2.3 to:</w:t>
      </w:r>
    </w:p>
    <w:p w14:paraId="5CE9AB26"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0B57AB93"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3D5DE006" w14:textId="45A57FC7"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556813CE"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14CCA692" w14:textId="6DA8BEB4"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0A1EF5A0" w14:textId="77777777" w:rsidR="00930CAF" w:rsidRPr="00AF5520" w:rsidRDefault="00930CAF">
      <w:pPr>
        <w:pStyle w:val="Heading1"/>
        <w:numPr>
          <w:ilvl w:val="0"/>
          <w:numId w:val="0"/>
        </w:numPr>
        <w:tabs>
          <w:tab w:val="clear" w:pos="720"/>
        </w:tabs>
        <w:ind w:left="2153" w:hanging="735"/>
      </w:pPr>
      <w:r w:rsidRPr="00AF5520">
        <w:t>2.2.</w:t>
      </w:r>
      <w:r w:rsidR="00EC002B" w:rsidRPr="00AF5520">
        <w:t>5</w:t>
      </w:r>
      <w:r w:rsidRPr="00AF5520">
        <w:t>.1</w:t>
      </w:r>
      <w:r w:rsidRPr="00AF5520">
        <w:tab/>
        <w:t xml:space="preserve">otherwise receives Construction Planning Assumptions pursuant to paragraph 3.2 in relation to the Relevant Connection Site; or </w:t>
      </w:r>
    </w:p>
    <w:p w14:paraId="60C1B2A5" w14:textId="7DA8E810"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01EF54A3" w14:textId="2C45717F"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a </w:t>
      </w:r>
      <w:r w:rsidR="002B2E6D">
        <w:t>The Company</w:t>
      </w:r>
      <w:r w:rsidRPr="00AF5520">
        <w:t xml:space="preserve"> Construction Application shall be referred to in this Section as a </w:t>
      </w:r>
      <w:r w:rsidRPr="00AF5520">
        <w:rPr>
          <w:b/>
        </w:rPr>
        <w:t>"Construction Party"</w:t>
      </w:r>
      <w:r w:rsidRPr="00AF5520">
        <w:t>).</w:t>
      </w:r>
    </w:p>
    <w:p w14:paraId="558EABE2" w14:textId="056DB206" w:rsidR="00930CAF" w:rsidRPr="00AF5520" w:rsidRDefault="00930CAF">
      <w:pPr>
        <w:pStyle w:val="Heading1"/>
        <w:numPr>
          <w:ilvl w:val="0"/>
          <w:numId w:val="0"/>
        </w:numPr>
        <w:tabs>
          <w:tab w:val="clear" w:pos="720"/>
        </w:tabs>
        <w:ind w:left="720" w:hanging="720"/>
      </w:pPr>
      <w:r w:rsidRPr="00AF5520">
        <w:t>2.3</w:t>
      </w:r>
      <w:r w:rsidRPr="00AF5520">
        <w:tab/>
      </w:r>
      <w:r w:rsidR="002B2E6D">
        <w:t>The Company</w:t>
      </w:r>
      <w:r w:rsidRPr="00AF5520">
        <w:t xml:space="preserve"> shall submit a </w:t>
      </w:r>
      <w:r w:rsidR="002B2E6D">
        <w:t>The Company</w:t>
      </w:r>
      <w:r w:rsidRPr="00AF5520">
        <w:t xml:space="preserve"> Construction Application:</w:t>
      </w:r>
    </w:p>
    <w:p w14:paraId="5D64DF8F"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01E1555B" w14:textId="77777777" w:rsidR="0098633F" w:rsidRPr="00AF5520" w:rsidRDefault="0098633F">
      <w:pPr>
        <w:pStyle w:val="Heading1"/>
        <w:numPr>
          <w:ilvl w:val="0"/>
          <w:numId w:val="0"/>
        </w:numPr>
        <w:tabs>
          <w:tab w:val="clear" w:pos="720"/>
        </w:tabs>
        <w:ind w:left="1440" w:hanging="720"/>
      </w:pPr>
      <w:r w:rsidRPr="00AF5520">
        <w:lastRenderedPageBreak/>
        <w:t>2.3.2</w:t>
      </w:r>
      <w:r w:rsidRPr="00AF5520">
        <w:tab/>
        <w:t>pursuant to 2.2.3</w:t>
      </w:r>
      <w:bookmarkEnd w:id="39"/>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C9446D2"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F6DBA10" w14:textId="5C534BBF" w:rsidR="00930CAF" w:rsidRPr="00AF5520" w:rsidRDefault="009F780A">
      <w:pPr>
        <w:pStyle w:val="Heading1"/>
        <w:numPr>
          <w:ilvl w:val="0"/>
          <w:numId w:val="0"/>
        </w:numPr>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a </w:t>
      </w:r>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4F87C523" w14:textId="028DC7BD" w:rsidR="00930CAF" w:rsidRPr="00AF5520" w:rsidRDefault="00930CAF">
      <w:pPr>
        <w:ind w:left="1440" w:hanging="720"/>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26A2BAF0" w14:textId="14345FFA"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a </w:t>
      </w:r>
      <w:r w:rsidR="002B2E6D">
        <w:t>The Company</w:t>
      </w:r>
      <w:r w:rsidRPr="00AF5520">
        <w:t xml:space="preserve"> Construction Application shall be deemed to be effective if it is complete and clear in all material respects.</w:t>
      </w:r>
    </w:p>
    <w:p w14:paraId="4BEA6041" w14:textId="086730C5" w:rsidR="00930CAF" w:rsidRPr="00AF5520" w:rsidRDefault="00930CAF">
      <w:pPr>
        <w:pStyle w:val="Heading1"/>
        <w:numPr>
          <w:ilvl w:val="0"/>
          <w:numId w:val="0"/>
        </w:numPr>
        <w:tabs>
          <w:tab w:val="clear" w:pos="720"/>
        </w:tabs>
        <w:ind w:left="720" w:hanging="720"/>
      </w:pPr>
      <w:r w:rsidRPr="00AF5520">
        <w:t>2.5</w:t>
      </w:r>
      <w:r w:rsidRPr="00AF5520">
        <w:tab/>
        <w:t xml:space="preserve">If a Transmission Owner reasonably considers that a </w:t>
      </w:r>
      <w:r w:rsidR="002B2E6D">
        <w:t>The Company</w:t>
      </w:r>
      <w:r w:rsidRPr="00AF5520">
        <w:t xml:space="preserve"> Construction Application is not effective it shall, as soon as reasonably practicable and in any event within five Business Days of receipt of </w:t>
      </w:r>
      <w:r w:rsidR="002B2E6D">
        <w:t>The Company</w:t>
      </w:r>
      <w:r w:rsidRPr="00AF5520">
        <w:t xml:space="preserve"> Construction Application, notify </w:t>
      </w:r>
      <w:r w:rsidR="002B2E6D">
        <w:t>The Company</w:t>
      </w:r>
      <w:r w:rsidRPr="00AF5520">
        <w:t xml:space="preserve"> of:</w:t>
      </w:r>
    </w:p>
    <w:p w14:paraId="797B79FF" w14:textId="56F94987"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11042A6B" w14:textId="2B543E91" w:rsidR="00930CAF" w:rsidRPr="00AF5520" w:rsidRDefault="00930CAF">
      <w:pPr>
        <w:ind w:left="1440" w:hanging="720"/>
      </w:pPr>
      <w:r w:rsidRPr="00AF5520">
        <w:t>2.5.2</w:t>
      </w:r>
      <w:r w:rsidRPr="00AF5520">
        <w:tab/>
        <w:t xml:space="preserve">the amendments (including clarifications, additional information, data or other material) it considers are required to make </w:t>
      </w:r>
      <w:r w:rsidR="002B2E6D">
        <w:t>The Company</w:t>
      </w:r>
      <w:r w:rsidRPr="00AF5520">
        <w:t xml:space="preserve"> Construction Application effective,   </w:t>
      </w:r>
    </w:p>
    <w:p w14:paraId="67DC0B3B" w14:textId="484DB6BB"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a </w:t>
      </w:r>
      <w:r w:rsidR="002B2E6D">
        <w:t>The Company</w:t>
      </w:r>
      <w:r w:rsidRPr="00AF5520">
        <w:t xml:space="preserve"> Construction Application may be referred as a Dispute to the Authority in accordance with Section H, paragraph 4.1.</w:t>
      </w:r>
    </w:p>
    <w:p w14:paraId="7FA7D7C2" w14:textId="50A1FED9"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Build) </w:t>
      </w:r>
      <w:r w:rsidRPr="00AF5520">
        <w:t xml:space="preserve">shall charge </w:t>
      </w:r>
      <w:r w:rsidR="002B2E6D">
        <w:t>The Company</w:t>
      </w:r>
      <w:r w:rsidRPr="00AF5520">
        <w:t xml:space="preserve"> and </w:t>
      </w:r>
      <w:r w:rsidR="002B2E6D">
        <w:t>The Company</w:t>
      </w:r>
      <w:r w:rsidRPr="00AF5520">
        <w:t xml:space="preserve"> shall pay Engineering Charges in relation to a </w:t>
      </w:r>
      <w:r w:rsidR="002B2E6D">
        <w:t>The Company</w:t>
      </w:r>
      <w:r w:rsidRPr="00AF5520">
        <w:t xml:space="preserve"> Construction Application in accordance with Schedule Ten.</w:t>
      </w:r>
    </w:p>
    <w:p w14:paraId="650D1AF2" w14:textId="71BA9EF9"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42CF9E4A" w14:textId="685F6461"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31F857B2" w14:textId="0242D6DD" w:rsidR="00930CAF" w:rsidRPr="00AF5520" w:rsidRDefault="00930CAF">
      <w:pPr>
        <w:pStyle w:val="Heading1"/>
        <w:numPr>
          <w:ilvl w:val="0"/>
          <w:numId w:val="0"/>
        </w:numPr>
        <w:tabs>
          <w:tab w:val="clear" w:pos="720"/>
        </w:tabs>
        <w:ind w:left="1440" w:hanging="720"/>
      </w:pPr>
      <w:r w:rsidRPr="00AF5520">
        <w:lastRenderedPageBreak/>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p>
    <w:p w14:paraId="1F492733" w14:textId="0D4D800C"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547199B5" w14:textId="71360A2C"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252287DA" w14:textId="41313491"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38C27A88" w14:textId="17BA7ED0"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17E38010"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0DB49253" w14:textId="4FCD5F54"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635E2995" w14:textId="14CF0737"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2E6E1225" w14:textId="74C46B59"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an </w:t>
      </w:r>
      <w:r w:rsidR="002B2E6D">
        <w:t>The Company</w:t>
      </w:r>
      <w:r w:rsidRPr="00AF5520">
        <w:t xml:space="preserve"> Construction Application as soon as reasonably practicable and, in any event</w:t>
      </w:r>
      <w:r w:rsidR="00E50A94" w:rsidRPr="00AF5520">
        <w:t>:</w:t>
      </w:r>
    </w:p>
    <w:p w14:paraId="4FBAE730"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5043FCCB" w14:textId="77777777" w:rsidR="00CC792E" w:rsidRPr="00AF5520" w:rsidRDefault="00CC792E" w:rsidP="00CC792E">
      <w:pPr>
        <w:tabs>
          <w:tab w:val="left" w:pos="720"/>
        </w:tabs>
        <w:ind w:left="1440" w:hanging="720"/>
      </w:pPr>
      <w:r w:rsidRPr="00AF5520">
        <w:t>3.3.2</w:t>
      </w:r>
      <w:r w:rsidRPr="00AF5520">
        <w:tab/>
      </w:r>
      <w:r w:rsidR="00790728" w:rsidRPr="00AF5520">
        <w:t xml:space="preserve">in all other cases </w:t>
      </w:r>
      <w:r w:rsidR="00E50A94" w:rsidRPr="00AF5520">
        <w:t>within two Business Days of the User Application Date,</w:t>
      </w:r>
    </w:p>
    <w:p w14:paraId="5B45E836" w14:textId="2E571A1D" w:rsidR="008F6DC4" w:rsidRPr="00AF5520" w:rsidRDefault="008F6DC4" w:rsidP="00CC792E">
      <w:pPr>
        <w:tabs>
          <w:tab w:val="left" w:pos="720"/>
        </w:tabs>
        <w:ind w:left="720" w:hanging="11"/>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23EA521C" w14:textId="5E9189D9" w:rsidR="00930CAF" w:rsidRPr="00AF5520" w:rsidRDefault="00930CAF">
      <w:pPr>
        <w:pStyle w:val="Heading1"/>
        <w:numPr>
          <w:ilvl w:val="0"/>
          <w:numId w:val="0"/>
        </w:numPr>
        <w:tabs>
          <w:tab w:val="clear" w:pos="720"/>
        </w:tabs>
        <w:ind w:left="720" w:hanging="720"/>
      </w:pPr>
      <w:r w:rsidRPr="00AF5520">
        <w:t>3.4</w:t>
      </w:r>
      <w:r w:rsidRPr="00AF5520">
        <w:tab/>
      </w:r>
      <w:r w:rsidR="002B2E6D">
        <w:t>The Company</w:t>
      </w:r>
      <w:r w:rsidRPr="00AF5520">
        <w:t xml:space="preserve"> may, </w:t>
      </w:r>
      <w:r w:rsidR="00967505" w:rsidRPr="00AF5520">
        <w:t>at</w:t>
      </w:r>
      <w:r w:rsidRPr="00AF5520">
        <w:t xml:space="preserve"> its discretion,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F5CC4A0" w14:textId="10623655" w:rsidR="00930CAF" w:rsidRPr="00AF5520" w:rsidRDefault="00930CAF">
      <w:pPr>
        <w:pStyle w:val="Heading1"/>
        <w:numPr>
          <w:ilvl w:val="0"/>
          <w:numId w:val="0"/>
        </w:numPr>
        <w:tabs>
          <w:tab w:val="clear" w:pos="720"/>
        </w:tabs>
        <w:ind w:left="1590" w:hanging="870"/>
      </w:pPr>
      <w:r w:rsidRPr="00AF5520">
        <w:lastRenderedPageBreak/>
        <w:t>3.4.1</w:t>
      </w:r>
      <w:r w:rsidRPr="00AF5520">
        <w:tab/>
        <w:t xml:space="preserve">is accepted by </w:t>
      </w:r>
      <w:r w:rsidR="002B2E6D">
        <w:t>The Company</w:t>
      </w:r>
      <w:r w:rsidRPr="00AF5520">
        <w:t xml:space="preserve"> pursuant to paragraph 5.3; or</w:t>
      </w:r>
    </w:p>
    <w:p w14:paraId="54F020C4"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1B25D5BF" w14:textId="22CB0EF5"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1585D25C" w14:textId="630989B2"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49E3E252" w14:textId="7FF45072"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466E47E5" w14:textId="77777777" w:rsidR="00930CAF" w:rsidRPr="00AF5520" w:rsidRDefault="00930CAF">
      <w:pPr>
        <w:ind w:left="1440" w:hanging="720"/>
      </w:pPr>
      <w:r w:rsidRPr="00AF5520">
        <w:t>3.6.2</w:t>
      </w:r>
      <w:r w:rsidRPr="00AF5520">
        <w:tab/>
        <w:t>where relevant, change and re-issue such Construction Planning Assumptions accordingly.</w:t>
      </w:r>
    </w:p>
    <w:p w14:paraId="0FC8E972"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9B0784E" w14:textId="5ABF1D00"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72042385" w14:textId="70C85EF1"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w:t>
      </w:r>
      <w:proofErr w:type="gramStart"/>
      <w:r w:rsidRPr="00AF5520">
        <w:t>taking into account</w:t>
      </w:r>
      <w:proofErr w:type="gramEnd"/>
      <w:r w:rsidRPr="00AF5520">
        <w:t xml:space="preserve"> the nature, complexity and urgency of the request.</w:t>
      </w:r>
    </w:p>
    <w:p w14:paraId="23D3A7B2" w14:textId="5F3E6084"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09D50D3E"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D69B221" w14:textId="770996FE"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6AE37513"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w:t>
      </w:r>
      <w:r w:rsidRPr="00AF5520">
        <w:lastRenderedPageBreak/>
        <w:t xml:space="preserve">Transmission Owner whose Transmission System is to be delivered through OTSDUW Build). </w:t>
      </w:r>
    </w:p>
    <w:p w14:paraId="330F58FB"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6ED5716B" w14:textId="3A73E5D2"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0D6D06B7"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2AA7633D"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7296DCF2" w14:textId="77777777" w:rsidR="007A3214" w:rsidRPr="00AF5520" w:rsidRDefault="007A3214" w:rsidP="00CE12E1">
      <w:pPr>
        <w:pStyle w:val="Heading2"/>
        <w:numPr>
          <w:ilvl w:val="0"/>
          <w:numId w:val="0"/>
        </w:numPr>
        <w:tabs>
          <w:tab w:val="clear" w:pos="720"/>
        </w:tabs>
        <w:ind w:left="1440" w:hanging="720"/>
      </w:pPr>
      <w:r w:rsidRPr="00AF5520">
        <w:t>4.1.3</w:t>
      </w:r>
      <w:r w:rsidRPr="00AF5520">
        <w:tab/>
      </w:r>
      <w:r w:rsidR="00334DF4" w:rsidRPr="00AF5520">
        <w:t xml:space="preserve">to incur </w:t>
      </w:r>
      <w:r w:rsidRPr="00AF5520">
        <w:t>costs equal to or in excess of 20 per cent of the original investment cost incurred by the</w:t>
      </w:r>
      <w:r w:rsidR="00407AE9" w:rsidRPr="00AF5520">
        <w:t xml:space="preserve"> </w:t>
      </w:r>
      <w:r w:rsidRPr="00AF5520">
        <w:t>offshore transmission owner</w:t>
      </w:r>
      <w:r w:rsidR="00407AE9" w:rsidRPr="00AF5520">
        <w:t xml:space="preserve"> </w:t>
      </w:r>
      <w:proofErr w:type="spellStart"/>
      <w:r w:rsidRPr="00AF5520">
        <w:t>n</w:t>
      </w:r>
      <w:proofErr w:type="spellEnd"/>
      <w:r w:rsidRPr="00AF5520">
        <w:t xml:space="preserve"> respect of the Offshore Transmission System, such amount to be cumulative over the lifetime of the transmission system.</w:t>
      </w:r>
    </w:p>
    <w:p w14:paraId="20A71C30"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45F1230C" w14:textId="5BCC78AA"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4EDA5362"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28BDB025" w14:textId="4E3DE826" w:rsidR="00930CAF" w:rsidRPr="00AF5520" w:rsidRDefault="00930CAF">
      <w:pPr>
        <w:pStyle w:val="Heading2"/>
        <w:numPr>
          <w:ilvl w:val="0"/>
          <w:numId w:val="0"/>
        </w:numPr>
        <w:tabs>
          <w:tab w:val="clear" w:pos="720"/>
        </w:tabs>
        <w:ind w:left="720" w:hanging="720"/>
      </w:pPr>
      <w:r w:rsidRPr="00AF5520">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01B313E" w14:textId="37FFE434"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7E3CDB08" w14:textId="6EE27608"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7FABB4FE" w14:textId="516582C9"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w:t>
      </w:r>
      <w:proofErr w:type="gramStart"/>
      <w:r w:rsidRPr="00AF5520">
        <w:t>Project, and</w:t>
      </w:r>
      <w:proofErr w:type="gramEnd"/>
      <w:r w:rsidRPr="00AF5520">
        <w:t xml:space="preserve"> shall instead submit a OTSDUW Completion Report to </w:t>
      </w:r>
      <w:r w:rsidR="002B2E6D">
        <w:t>The Company</w:t>
      </w:r>
      <w:r w:rsidRPr="00AF5520">
        <w:t xml:space="preserve"> in relation </w:t>
      </w:r>
      <w:r w:rsidRPr="00AF5520">
        <w:lastRenderedPageBreak/>
        <w:t>to such Construction Project (or, in the case of Phased OTSDUW Build, each phase of the Construction Project).</w:t>
      </w:r>
    </w:p>
    <w:p w14:paraId="794B7479" w14:textId="3E5727B2"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5EC03E1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1019F29D"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4E7D1BBE" w14:textId="77777777" w:rsidR="00930CAF" w:rsidRPr="00AF5520" w:rsidRDefault="00930CAF">
      <w:pPr>
        <w:pStyle w:val="Heading1"/>
        <w:numPr>
          <w:ilvl w:val="0"/>
          <w:numId w:val="0"/>
        </w:numPr>
        <w:tabs>
          <w:tab w:val="clear" w:pos="720"/>
        </w:tabs>
        <w:ind w:left="720" w:hanging="720"/>
      </w:pPr>
      <w:r w:rsidRPr="00AF5520">
        <w:t>4.</w:t>
      </w:r>
      <w:r w:rsidR="00CE12E1" w:rsidRPr="00AF5520">
        <w:t>5</w:t>
      </w:r>
      <w:r w:rsidRPr="00AF5520">
        <w:tab/>
        <w:t>A Transmission Owner shall prepare each TO Construction Offer 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309E3665"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40998986" w14:textId="39B8121D"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D3DA26F" w14:textId="2179ED5A" w:rsidR="00096F07" w:rsidRPr="00AF5520" w:rsidRDefault="00096F07" w:rsidP="00096F07">
      <w:pPr>
        <w:pStyle w:val="Heading1"/>
        <w:numPr>
          <w:ilvl w:val="0"/>
          <w:numId w:val="0"/>
        </w:numPr>
        <w:tabs>
          <w:tab w:val="clear" w:pos="720"/>
        </w:tabs>
        <w:ind w:left="1440" w:hanging="720"/>
      </w:pPr>
      <w:r w:rsidRPr="00AF5520">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208D647A" w14:textId="79FFE566"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w:t>
      </w:r>
      <w:proofErr w:type="gramStart"/>
      <w:r w:rsidRPr="00AF5520">
        <w:t>take into account</w:t>
      </w:r>
      <w:proofErr w:type="gramEnd"/>
      <w:r w:rsidRPr="00AF5520">
        <w:t xml:space="preserve"> any OTSDUW set out in </w:t>
      </w:r>
      <w:r w:rsidR="002B2E6D">
        <w:t>The Company</w:t>
      </w:r>
      <w:r w:rsidRPr="00AF5520">
        <w:t xml:space="preserve"> Construction Application.</w:t>
      </w:r>
    </w:p>
    <w:p w14:paraId="6B54623A" w14:textId="69106F8A"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1F4936F8" w14:textId="3693FA25"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 or, where relevant, any other timescale directed or consented to by the Authority.</w:t>
      </w:r>
      <w:r w:rsidRPr="00AF5520">
        <w:rPr>
          <w:rStyle w:val="FootnoteReference"/>
          <w:b/>
        </w:rPr>
        <w:t xml:space="preserve"> </w:t>
      </w:r>
    </w:p>
    <w:p w14:paraId="56CE9126" w14:textId="65F01E54" w:rsidR="00930CAF" w:rsidRPr="00AF5520" w:rsidRDefault="00930CAF">
      <w:pPr>
        <w:pStyle w:val="Heading2"/>
        <w:numPr>
          <w:ilvl w:val="0"/>
          <w:numId w:val="0"/>
        </w:numPr>
        <w:tabs>
          <w:tab w:val="clear" w:pos="720"/>
        </w:tabs>
        <w:ind w:left="720" w:hanging="720"/>
      </w:pPr>
      <w:r w:rsidRPr="00AF5520">
        <w:lastRenderedPageBreak/>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4DA33C77" w14:textId="25223C7D"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r w:rsidR="002B2E6D">
        <w:t>The Company</w:t>
      </w:r>
      <w:r w:rsidRPr="00AF5520">
        <w:t xml:space="preserve"> Construction Application </w:t>
      </w:r>
      <w:r w:rsidR="00B9231D" w:rsidRPr="00AF5520">
        <w:t xml:space="preserve">(other than an OTSDUW Build Application)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0A537D05" w14:textId="5345DAB0"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3FEFEFD9"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2D13929" w14:textId="7E943565" w:rsidR="00B9231D" w:rsidRPr="00AF5520" w:rsidRDefault="00B9231D" w:rsidP="00B9231D">
      <w:pPr>
        <w:pStyle w:val="Heading1"/>
        <w:numPr>
          <w:ilvl w:val="0"/>
          <w:numId w:val="0"/>
        </w:numPr>
        <w:ind w:left="864"/>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5F8AD839" w14:textId="16D15B6E" w:rsidR="00930CAF" w:rsidRPr="00AF5520" w:rsidRDefault="00930CAF">
      <w:pPr>
        <w:ind w:left="720" w:hanging="720"/>
      </w:pPr>
      <w:r w:rsidRPr="00AF5520">
        <w:t>4.</w:t>
      </w:r>
      <w:r w:rsidR="00CE12E1" w:rsidRPr="00AF5520">
        <w:t>9</w:t>
      </w:r>
      <w:r w:rsidRPr="00AF5520">
        <w:tab/>
      </w:r>
      <w:r w:rsidR="002B2E6D">
        <w:t>The Company</w:t>
      </w:r>
      <w:r w:rsidRPr="00AF5520">
        <w:t xml:space="preserve"> and a Transmission Owner may agree that the Transmission Owner may submit its TO Construction Offer otherwise than in accordance with the dates set out in paragraph 4.</w:t>
      </w:r>
      <w:r w:rsidR="00CE12E1" w:rsidRPr="00AF5520">
        <w:t>8</w:t>
      </w:r>
      <w:r w:rsidRPr="00AF5520">
        <w:t xml:space="preserve"> provided that:</w:t>
      </w:r>
    </w:p>
    <w:p w14:paraId="6C95E622" w14:textId="2AC80EC6"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DAAA7FA"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26FB04F4" w14:textId="19E8F7F6" w:rsidR="00930CAF" w:rsidRPr="00AF5520" w:rsidRDefault="00930CAF">
      <w:pPr>
        <w:ind w:left="709" w:firstLine="11"/>
      </w:pPr>
      <w:r w:rsidRPr="00AF5520">
        <w:t xml:space="preserve">unless otherwise determined by the Authority in accordance with an application under </w:t>
      </w:r>
      <w:r w:rsidR="00D0007C">
        <w:t>c</w:t>
      </w:r>
      <w:r w:rsidRPr="00AF5520">
        <w:t xml:space="preserve">ondition </w:t>
      </w:r>
      <w:r w:rsidR="00D0007C">
        <w:t>E13</w:t>
      </w:r>
      <w:r w:rsidR="00EE29DB">
        <w:t xml:space="preserve"> Functions of the Authority of the</w:t>
      </w:r>
      <w:r w:rsidR="00D0007C" w:rsidRPr="00AF5520">
        <w:t xml:space="preserve"> </w:t>
      </w:r>
      <w:r w:rsidR="00EE29DB" w:rsidRPr="0095706C">
        <w:rPr>
          <w:b/>
          <w:bCs/>
        </w:rPr>
        <w:t>ESO</w:t>
      </w:r>
      <w:r w:rsidRPr="0095706C">
        <w:rPr>
          <w:b/>
          <w:bCs/>
        </w:rPr>
        <w:t xml:space="preserve"> Licence</w:t>
      </w:r>
      <w:r w:rsidRPr="00AF5520">
        <w:t>.</w:t>
      </w:r>
    </w:p>
    <w:p w14:paraId="06F9C409" w14:textId="2CA52E60" w:rsidR="00D85D1E" w:rsidRPr="00AF5520" w:rsidRDefault="00930CAF">
      <w:pPr>
        <w:ind w:left="720" w:hanging="720"/>
      </w:pPr>
      <w:r w:rsidRPr="00AF5520">
        <w:t>4.</w:t>
      </w:r>
      <w:r w:rsidR="00CE12E1" w:rsidRPr="00AF5520">
        <w:t>10</w:t>
      </w:r>
      <w:r w:rsidRPr="00AF5520">
        <w:tab/>
        <w:t xml:space="preserve">In the event that </w:t>
      </w:r>
      <w:r w:rsidR="002B2E6D">
        <w:t>The Company</w:t>
      </w:r>
      <w:r w:rsidRPr="00AF5520">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002B2E6D">
        <w:t>The Company</w:t>
      </w:r>
      <w:r w:rsidRPr="00AF5520">
        <w:t xml:space="preserve">, </w:t>
      </w:r>
      <w:proofErr w:type="gramStart"/>
      <w:r w:rsidRPr="00AF5520">
        <w:t>taking into account</w:t>
      </w:r>
      <w:proofErr w:type="gramEnd"/>
      <w:r w:rsidRPr="00AF5520">
        <w:t xml:space="preserve"> such modified Construction Planning Assumptions, as soon as reasonably practicable.</w:t>
      </w:r>
    </w:p>
    <w:p w14:paraId="36E23402" w14:textId="24AC9CF4" w:rsidR="00930CAF" w:rsidRPr="00AF5520" w:rsidRDefault="00CE12E1">
      <w:pPr>
        <w:ind w:left="720" w:hanging="720"/>
      </w:pPr>
      <w:r w:rsidRPr="00AF5520">
        <w:t>4.11</w:t>
      </w:r>
      <w:r w:rsidRPr="00AF5520">
        <w:tab/>
      </w:r>
      <w:r w:rsidR="00D85D1E" w:rsidRPr="00AF5520">
        <w:t xml:space="preserve">In the event that an application is made to the Authority under </w:t>
      </w:r>
      <w:r w:rsidR="009933C1">
        <w:t>c</w:t>
      </w:r>
      <w:r w:rsidR="00D85D1E" w:rsidRPr="00AF5520">
        <w:t xml:space="preserve">ondition </w:t>
      </w:r>
      <w:r w:rsidR="009933C1">
        <w:t>E13</w:t>
      </w:r>
      <w:r w:rsidR="009933C1" w:rsidRPr="00AF5520">
        <w:t xml:space="preserve"> </w:t>
      </w:r>
      <w:r w:rsidR="00D85D1E" w:rsidRPr="00AF5520">
        <w:t xml:space="preserve">of </w:t>
      </w:r>
      <w:r w:rsidR="009933C1">
        <w:t xml:space="preserve">the </w:t>
      </w:r>
      <w:r w:rsidR="009933C1" w:rsidRPr="0095706C">
        <w:rPr>
          <w:b/>
          <w:bCs/>
        </w:rPr>
        <w:t>ESO</w:t>
      </w:r>
      <w:r w:rsidR="00D85D1E" w:rsidRPr="0095706C">
        <w:rPr>
          <w:b/>
          <w:bCs/>
        </w:rPr>
        <w:t xml:space="preserve"> Licence</w:t>
      </w:r>
      <w:r w:rsidR="00D85D1E" w:rsidRPr="00AF5520">
        <w:t xml:space="preserv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xml:space="preserve">, </w:t>
      </w:r>
      <w:proofErr w:type="gramStart"/>
      <w:r w:rsidR="00D85D1E" w:rsidRPr="00AF5520">
        <w:t>taking into account</w:t>
      </w:r>
      <w:proofErr w:type="gramEnd"/>
      <w:r w:rsidR="00D85D1E" w:rsidRPr="00AF5520">
        <w:t xml:space="preserve"> any determination or other direction from the Authority.</w:t>
      </w:r>
      <w:r w:rsidR="00930CAF" w:rsidRPr="00AF5520">
        <w:t xml:space="preserve">  </w:t>
      </w:r>
    </w:p>
    <w:p w14:paraId="1EF2070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 xml:space="preserve">varies the existing TO Construction Offer and will not constitute a new TO Construction </w:t>
      </w:r>
      <w:r w:rsidRPr="00AF5520">
        <w:lastRenderedPageBreak/>
        <w:t>Offer nor affect the time for which such existing TO Construction Offer remains open for acceptance pursuant to paragraph 5.1.</w:t>
      </w:r>
    </w:p>
    <w:p w14:paraId="4605146D" w14:textId="77777777" w:rsidR="00B9231D" w:rsidRPr="00AF5520" w:rsidRDefault="00B9231D" w:rsidP="00B9231D">
      <w:pPr>
        <w:ind w:left="720" w:hanging="720"/>
      </w:pPr>
    </w:p>
    <w:p w14:paraId="4BED74DC" w14:textId="06183AE4" w:rsidR="00930CAF" w:rsidRPr="00AF5520" w:rsidRDefault="00930CAF">
      <w:r w:rsidRPr="00AF5520">
        <w:rPr>
          <w:b/>
        </w:rPr>
        <w:t>5.</w:t>
      </w:r>
      <w:r w:rsidRPr="00AF5520">
        <w:tab/>
      </w:r>
      <w:r w:rsidRPr="00AF5520">
        <w:rPr>
          <w:b/>
        </w:rPr>
        <w:t xml:space="preserve">ACCEPTANCE OF TO CONSTRUCTION OFFERS BY </w:t>
      </w:r>
      <w:r w:rsidR="002B2E6D">
        <w:rPr>
          <w:b/>
        </w:rPr>
        <w:t>THE COMPANY</w:t>
      </w:r>
    </w:p>
    <w:p w14:paraId="6FA8FEE6" w14:textId="366399E7" w:rsidR="00930CAF" w:rsidRPr="00AF5520" w:rsidRDefault="00930CAF">
      <w:pPr>
        <w:pStyle w:val="Heading2"/>
        <w:numPr>
          <w:ilvl w:val="0"/>
          <w:numId w:val="0"/>
        </w:numPr>
        <w:tabs>
          <w:tab w:val="clear" w:pos="720"/>
        </w:tabs>
        <w:ind w:left="720" w:hanging="720"/>
      </w:pPr>
      <w:r w:rsidRPr="00AF5520">
        <w:t>5.1</w:t>
      </w:r>
      <w:r w:rsidRPr="00AF5520">
        <w:tab/>
        <w:t xml:space="preserve">A TO Construction Offer 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w:t>
      </w:r>
      <w:r w:rsidR="009933C1">
        <w:t>c</w:t>
      </w:r>
      <w:r w:rsidRPr="00AF5520">
        <w:t xml:space="preserve">ondition </w:t>
      </w:r>
      <w:r w:rsidR="009933C1">
        <w:t>E13</w:t>
      </w:r>
      <w:r w:rsidR="009933C1" w:rsidRPr="00AF5520">
        <w:t xml:space="preserve"> </w:t>
      </w:r>
      <w:r w:rsidRPr="00AF5520">
        <w:t xml:space="preserve">of </w:t>
      </w:r>
      <w:r w:rsidR="009933C1">
        <w:t xml:space="preserve">the </w:t>
      </w:r>
      <w:r w:rsidR="009933C1" w:rsidRPr="0095706C">
        <w:rPr>
          <w:b/>
          <w:bCs/>
        </w:rPr>
        <w:t>ESO</w:t>
      </w:r>
      <w:r w:rsidRPr="0095706C">
        <w:rPr>
          <w:b/>
          <w:bCs/>
        </w:rPr>
        <w:t xml:space="preserve"> Licence</w:t>
      </w:r>
      <w:r w:rsidRPr="00AF5520">
        <w:t>.  In which event, such period shall remain open for acceptance until the date 17 days after any determination by or other direction from the Authority pursuant to such application.</w:t>
      </w:r>
    </w:p>
    <w:p w14:paraId="4147BBB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77F9F0A3" w14:textId="0D60BD4C"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4A919925"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4EAD0B10"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5F8E50DC" w14:textId="7860A1F2"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71C0DEE9" w14:textId="2E31AB3D"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0F348C6E" w14:textId="398C6B3A" w:rsidR="001D05E6" w:rsidRPr="00AF5520" w:rsidRDefault="00930CAF">
      <w:pPr>
        <w:pStyle w:val="Heading2"/>
        <w:numPr>
          <w:ilvl w:val="0"/>
          <w:numId w:val="0"/>
        </w:numPr>
        <w:ind w:left="1440" w:hanging="1440"/>
      </w:pPr>
      <w:r w:rsidRPr="00AF5520">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DFC0E22" w14:textId="5AFA5FDE" w:rsidR="00930CAF" w:rsidRPr="00AF5520" w:rsidRDefault="001D05E6" w:rsidP="001D05E6">
      <w:pPr>
        <w:pStyle w:val="Heading2"/>
        <w:numPr>
          <w:ilvl w:val="0"/>
          <w:numId w:val="0"/>
        </w:numPr>
        <w:ind w:left="1418" w:hanging="709"/>
      </w:pPr>
      <w:r w:rsidRPr="00AF5520">
        <w:lastRenderedPageBreak/>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79B714B3" w14:textId="523CB2A5"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7FA21C06" w14:textId="7D9E4C77"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0919FBE8" w14:textId="3CE859FB" w:rsidR="00930CAF" w:rsidRPr="00AF5520" w:rsidRDefault="00930CAF">
      <w:pPr>
        <w:pStyle w:val="Heading2"/>
        <w:numPr>
          <w:ilvl w:val="0"/>
          <w:numId w:val="0"/>
        </w:numPr>
        <w:ind w:left="709" w:hanging="709"/>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bookmarkEnd w:id="38"/>
    <w:p w14:paraId="44E1B225"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217C1E7E" w14:textId="77777777" w:rsidR="00930CAF" w:rsidRPr="00AF5520" w:rsidRDefault="00930CAF">
      <w:pPr>
        <w:ind w:left="720" w:hanging="720"/>
      </w:pPr>
      <w:bookmarkStart w:id="40" w:name="_Ref64291577"/>
      <w:r w:rsidRPr="00AF5520">
        <w:t>7.1</w:t>
      </w:r>
      <w:r w:rsidRPr="00AF5520">
        <w:tab/>
        <w:t>Subject to the payment of its Reasonable Charges, if any, as provided for in this paragraph</w:t>
      </w:r>
      <w:bookmarkEnd w:id="40"/>
      <w:r w:rsidRPr="00AF5520">
        <w:t xml:space="preserve"> 7.1, each Party shall provide all advice and assistance reasonably requested by another Party to enable it adequately to assess the implications (including the feasibility): </w:t>
      </w:r>
    </w:p>
    <w:p w14:paraId="31AA9493"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7812AC35" w14:textId="38D0C9A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7F65612A" w14:textId="77777777" w:rsidR="001D05E6" w:rsidRPr="00AF5520" w:rsidRDefault="00211AE8" w:rsidP="001D05E6">
      <w:pPr>
        <w:ind w:left="1440" w:hanging="720"/>
      </w:pPr>
      <w:r w:rsidRPr="00AF5520">
        <w:t>7.1.3</w:t>
      </w:r>
      <w:r w:rsidRPr="00AF5520">
        <w:tab/>
      </w:r>
      <w:bookmarkStart w:id="41" w:name="OLE_LINK1"/>
      <w:bookmarkStart w:id="42" w:name="OLE_LINK2"/>
      <w:r w:rsidRPr="00AF5520">
        <w:t>in the case of a New Connection Site located Offshore</w:t>
      </w:r>
      <w:r w:rsidR="00096F07" w:rsidRPr="00AF5520">
        <w:t>,</w:t>
      </w:r>
      <w:r w:rsidRPr="00AF5520">
        <w:t xml:space="preserve"> </w:t>
      </w:r>
      <w:bookmarkEnd w:id="41"/>
      <w:bookmarkEnd w:id="42"/>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6F4D8875" w14:textId="3CD3D7FE"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w:t>
      </w:r>
      <w:r w:rsidRPr="00AF5520">
        <w:lastRenderedPageBreak/>
        <w:t xml:space="preserve">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0C78E89E" w14:textId="77777777" w:rsidR="00930CAF" w:rsidRPr="00AF5520" w:rsidRDefault="00B44872" w:rsidP="009E5447">
      <w:pPr>
        <w:ind w:left="709" w:hanging="709"/>
      </w:pPr>
      <w:r w:rsidRPr="00AF5520">
        <w:t>7.3</w:t>
      </w:r>
      <w:r w:rsidRPr="00AF5520">
        <w:tab/>
      </w:r>
      <w:r w:rsidR="00930CAF" w:rsidRPr="00AF5520">
        <w:t xml:space="preserve">When giving advice and assistance pursuant to paragraph 7.1, each Party shall comply with Good Industry Practice. </w:t>
      </w:r>
    </w:p>
    <w:p w14:paraId="1580AF79"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04D85FAC"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BDAEB20" w14:textId="44865DCA"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87B19D2" w14:textId="09112670"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59A560B"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4CE3CC25" w14:textId="4514E6A3"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5A1B93B6" w14:textId="1048A754"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6EFE9903"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840F782" w14:textId="4E480CD1" w:rsidR="0019636A" w:rsidRPr="00AF5520" w:rsidRDefault="001A0BAD" w:rsidP="0038415A">
      <w:pPr>
        <w:ind w:left="2138" w:hanging="720"/>
        <w:outlineLvl w:val="0"/>
      </w:pPr>
      <w:r w:rsidRPr="00AF5520">
        <w:lastRenderedPageBreak/>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2F6413F7"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2D5EA720" w14:textId="0321150B"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233E398A" w14:textId="27310B68"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25321E7A" w14:textId="77777777" w:rsidR="0019636A" w:rsidRPr="00AF5520" w:rsidRDefault="001A0BAD" w:rsidP="0038415A">
      <w:pPr>
        <w:ind w:left="2138" w:hanging="720"/>
        <w:outlineLvl w:val="0"/>
      </w:pPr>
      <w:r w:rsidRPr="00AF5520">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EC802C5" w14:textId="1F8F6868"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A1EE7E1" w14:textId="5026984F"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7EB271EF" w14:textId="732EB740"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EC9DDCE" w14:textId="6238F561"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414EE49A" w14:textId="3E2A7011"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0AA4CDB4" w14:textId="6BEE1315"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6F741920"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3F4DD4E" w14:textId="53E46650"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73DADCC3" w14:textId="7C35E101"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2E542678" w14:textId="77777777" w:rsidR="0019636A" w:rsidRPr="00AF5520" w:rsidRDefault="009849CD" w:rsidP="0019636A">
      <w:pPr>
        <w:ind w:left="709" w:hanging="709"/>
        <w:outlineLvl w:val="0"/>
      </w:pPr>
      <w:r w:rsidRPr="00AF5520">
        <w:lastRenderedPageBreak/>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6D54865C" w14:textId="0D573641"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5EB35D2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220A549A"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015C55D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4E55CDE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4CC9FF79"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7C5AAC5B" w14:textId="1D27E165"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w:t>
      </w:r>
      <w:r w:rsidR="00B81D9A" w:rsidRPr="00B81D9A">
        <w:t xml:space="preserve"> </w:t>
      </w:r>
      <w:r w:rsidR="00B81D9A">
        <w:t>other agreed communication method.</w:t>
      </w:r>
    </w:p>
    <w:p w14:paraId="3D931260" w14:textId="5E8D2580"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19636A" w:rsidRPr="00AF5520">
        <w:t xml:space="preserve"> 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066B04"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 </w:t>
      </w:r>
      <w:r w:rsidR="00DC07AB">
        <w:t>T</w:t>
      </w:r>
      <w:r w:rsidR="004C1F8C" w:rsidRPr="00AF5520">
        <w:t xml:space="preserve">he </w:t>
      </w:r>
      <w:r w:rsidR="00DC07AB">
        <w:lastRenderedPageBreak/>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4E34B555"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571D4A28"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19B2B6ED"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78206621"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0DFAFD7F"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70DBAE33"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36B6DC27" w14:textId="47AD3B20" w:rsidR="0019636A" w:rsidRPr="00AF5520" w:rsidRDefault="00513E6A" w:rsidP="0038415A">
      <w:pPr>
        <w:ind w:left="2846" w:hanging="720"/>
        <w:outlineLvl w:val="0"/>
      </w:pPr>
      <w:r w:rsidRPr="00AF5520">
        <w:lastRenderedPageBreak/>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0019636A" w:rsidRPr="00AF5520">
        <w:t xml:space="preserve"> shall have received notice of such credit</w:t>
      </w:r>
      <w:r w:rsidR="003273BE" w:rsidRPr="00AF5520">
        <w:t>.</w:t>
      </w:r>
    </w:p>
    <w:p w14:paraId="2028A74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2A6F45C" w14:textId="5BC20E3E"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9F960E2" w14:textId="01472463"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1F06BAC9" w14:textId="77777777" w:rsidR="0019636A" w:rsidRPr="00AF5520" w:rsidRDefault="0019636A" w:rsidP="00513E6A">
      <w:pPr>
        <w:ind w:left="2835" w:hanging="708"/>
        <w:outlineLvl w:val="0"/>
      </w:pPr>
      <w:r w:rsidRPr="00AF5520">
        <w:t>i)</w:t>
      </w:r>
      <w:r w:rsidRPr="00AF5520">
        <w:tab/>
        <w:t>where a Performance Bond or a Letter of Credit is to substitute for other securities, it must be issued or given at least 45 days before such immediately preceding 31st March or 30th September (as the case may be).</w:t>
      </w:r>
    </w:p>
    <w:p w14:paraId="60386E16"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6FE41D41" w14:textId="214B9919"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1D432999" w14:textId="77777777" w:rsidR="00FB7B76" w:rsidRPr="00AF5520" w:rsidRDefault="00FB7B76">
      <w:pPr>
        <w:ind w:left="709" w:hanging="709"/>
        <w:outlineLvl w:val="0"/>
        <w:rPr>
          <w:b/>
        </w:rPr>
      </w:pPr>
    </w:p>
    <w:p w14:paraId="349F841C" w14:textId="77777777" w:rsidR="00FB7B76" w:rsidRPr="00AF5520" w:rsidRDefault="00FB7B76">
      <w:pPr>
        <w:ind w:left="709" w:hanging="709"/>
        <w:outlineLvl w:val="0"/>
        <w:rPr>
          <w:b/>
        </w:rPr>
      </w:pPr>
    </w:p>
    <w:p w14:paraId="669C027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A18207F" w14:textId="6C3D1139"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5AA36C9F" w14:textId="7DCAA570" w:rsidR="00930CAF" w:rsidRPr="00AF5520" w:rsidRDefault="0019636A">
      <w:pPr>
        <w:ind w:left="1440" w:hanging="720"/>
      </w:pPr>
      <w:r w:rsidRPr="00AF5520">
        <w:lastRenderedPageBreak/>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A8AEA5A" w14:textId="77777777" w:rsidR="00930CAF" w:rsidRPr="00AF5520" w:rsidRDefault="0019636A">
      <w:pPr>
        <w:ind w:left="1440" w:hanging="720"/>
      </w:pPr>
      <w:r w:rsidRPr="00AF5520">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4E4D4953"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602CBB3" w14:textId="6239A74E" w:rsidR="00930CAF" w:rsidRPr="00AF5520" w:rsidRDefault="0019636A">
      <w:pPr>
        <w:ind w:left="1440" w:hanging="720"/>
      </w:pPr>
      <w:r w:rsidRPr="00AF5520">
        <w:t>9</w:t>
      </w:r>
      <w:r w:rsidR="00930CAF" w:rsidRPr="00AF5520">
        <w:t>.1.4</w:t>
      </w:r>
      <w:r w:rsidR="00930CAF" w:rsidRPr="00AF5520">
        <w:tab/>
        <w:t xml:space="preserve">otherwise develop </w:t>
      </w:r>
      <w:proofErr w:type="gramStart"/>
      <w:r w:rsidR="00930CAF" w:rsidRPr="00AF5520">
        <w:t>their</w:t>
      </w:r>
      <w:proofErr w:type="gramEnd"/>
      <w:r w:rsidR="00930CAF" w:rsidRPr="00AF5520">
        <w:t xml:space="preserve">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344D3DA3" w14:textId="58D451A6"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1242651E" w14:textId="7DCCB4A8" w:rsidR="000F2D93" w:rsidRPr="00AF5520" w:rsidRDefault="000F2D93">
      <w:pPr>
        <w:ind w:left="720" w:hanging="720"/>
      </w:pPr>
      <w:r w:rsidRPr="00AF5520">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82DEDA4" w14:textId="51D883A7"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350279D5"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3B089E45" w14:textId="72EF0455"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w:t>
      </w:r>
      <w:r w:rsidR="00930CAF" w:rsidRPr="00AF5520">
        <w:lastRenderedPageBreak/>
        <w:t xml:space="preserve">communications between the relevant User and </w:t>
      </w:r>
      <w:r w:rsidR="002B2E6D">
        <w:t>The Company</w:t>
      </w:r>
      <w:r w:rsidR="00930CAF" w:rsidRPr="00AF5520">
        <w:t>. Any failure to agree may be referred as a Dispute to the Authority in accordance with Section H, paragraph 4.1.</w:t>
      </w:r>
    </w:p>
    <w:p w14:paraId="54AC9841"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C59D19F" w14:textId="77777777" w:rsidR="00FB7B76" w:rsidRPr="00AF5520" w:rsidRDefault="00930CAF" w:rsidP="00FB7B76">
      <w:pPr>
        <w:pStyle w:val="Heading2"/>
        <w:numPr>
          <w:ilvl w:val="0"/>
          <w:numId w:val="0"/>
        </w:numPr>
        <w:ind w:left="720" w:hanging="720"/>
      </w:pPr>
      <w:r w:rsidRPr="00AF5520">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1CCBC311"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500711DB" w14:textId="71EB28D8"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3A44DE9E" w14:textId="19A9A9B9"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7F1D27FD" w14:textId="7AE3F53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1C9417E3" w14:textId="16427AA6"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7865266B"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5B7FD79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527EE4D1"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91D16C4" w14:textId="21E0E492" w:rsidR="00930CAF" w:rsidRPr="00AF5520" w:rsidRDefault="00930CAF">
      <w:pPr>
        <w:pStyle w:val="Heading2"/>
        <w:numPr>
          <w:ilvl w:val="0"/>
          <w:numId w:val="0"/>
        </w:numPr>
        <w:tabs>
          <w:tab w:val="clear" w:pos="720"/>
        </w:tabs>
        <w:ind w:left="1440" w:hanging="720"/>
      </w:pPr>
      <w:r w:rsidRPr="00AF5520">
        <w:lastRenderedPageBreak/>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1BFF4C2D" w14:textId="4BAD6BA9"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00613AF1" w:rsidRPr="00AF5520">
        <w:t>the relevant appendix of OC8</w:t>
      </w:r>
      <w:r w:rsidRPr="00AF5520">
        <w:t>.</w:t>
      </w:r>
    </w:p>
    <w:p w14:paraId="2C1A0E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7E9F88AD" w14:textId="57081C31"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43" w:name="OLE_LINK5"/>
      <w:bookmarkStart w:id="44" w:name="OLE_LINK6"/>
      <w:r w:rsidRPr="00AF5520">
        <w:t>to the Completion Date under a TO Construction Agreement</w:t>
      </w:r>
      <w:bookmarkEnd w:id="43"/>
      <w:bookmarkEnd w:id="44"/>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45" w:name="OLE_LINK3"/>
      <w:bookmarkStart w:id="46" w:name="OLE_LINK4"/>
      <w:r w:rsidR="00A311C3" w:rsidRPr="00AF5520">
        <w:t>Interface Site Party</w:t>
      </w:r>
      <w:bookmarkEnd w:id="45"/>
      <w:bookmarkEnd w:id="46"/>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494B3FFF"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66E2E9E2"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A33718C"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1297D7A9"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6393307" w14:textId="77777777" w:rsidR="003D60EE" w:rsidRPr="00AF5520" w:rsidRDefault="00B33A64" w:rsidP="003D60EE">
      <w:pPr>
        <w:outlineLvl w:val="0"/>
        <w:rPr>
          <w:b/>
        </w:rPr>
      </w:pPr>
      <w:r w:rsidRPr="00AF5520">
        <w:rPr>
          <w:b/>
        </w:rPr>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3B677C12"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0C0F80EE"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49D1DB64" w14:textId="29888EB2"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12DA5642" w14:textId="342B6105" w:rsidR="003D60EE" w:rsidRPr="00AF5520" w:rsidRDefault="003D60EE" w:rsidP="003D60EE">
      <w:pPr>
        <w:pStyle w:val="Heading2"/>
        <w:numPr>
          <w:ilvl w:val="0"/>
          <w:numId w:val="0"/>
        </w:numPr>
        <w:tabs>
          <w:tab w:val="clear" w:pos="720"/>
        </w:tabs>
        <w:ind w:left="1440" w:hanging="720"/>
      </w:pPr>
      <w:r w:rsidRPr="00AF5520">
        <w:lastRenderedPageBreak/>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5D2BEE07" w14:textId="4F9B3B27" w:rsidR="003D60EE" w:rsidRPr="00AF5520" w:rsidRDefault="003D60EE" w:rsidP="003D60EE">
      <w:pPr>
        <w:pStyle w:val="Heading2"/>
        <w:numPr>
          <w:ilvl w:val="0"/>
          <w:numId w:val="0"/>
        </w:numPr>
        <w:tabs>
          <w:tab w:val="clear" w:pos="720"/>
        </w:tabs>
        <w:ind w:left="1440" w:hanging="720"/>
      </w:pPr>
      <w:r w:rsidRPr="00AF5520">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79576A64" w14:textId="1139159F"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29997517"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F2DC972"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1A960F4E"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09D5E49A" w14:textId="39BD1210"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6DAFA370" w14:textId="256AD1D2"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061DE212"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4376930C" w14:textId="0E002F3F"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36F40A47" w14:textId="38214214"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 xml:space="preserve">Interface Site </w:t>
      </w:r>
      <w:r w:rsidR="00B33A64" w:rsidRPr="00AF5520">
        <w:lastRenderedPageBreak/>
        <w:t>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4B3B143E" w14:textId="6EF0C9F6"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34846F2F" w14:textId="56B13A64"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47" w:name="_DV_C56"/>
    </w:p>
    <w:p w14:paraId="57AA1DB0" w14:textId="3601030A" w:rsidR="001C2DF2" w:rsidRPr="00AF5520" w:rsidRDefault="001C2DF2" w:rsidP="001C2DF2">
      <w:pPr>
        <w:ind w:left="709" w:hanging="709"/>
      </w:pPr>
      <w:bookmarkStart w:id="48" w:name="_DV_C57"/>
      <w:bookmarkEnd w:id="47"/>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48"/>
    <w:p w14:paraId="3441CAF2" w14:textId="29B6FEDC"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5B136FDE" w14:textId="23F1668C" w:rsidR="001C2DF2" w:rsidRPr="00AF5520" w:rsidRDefault="001C2DF2" w:rsidP="001C2DF2">
      <w:pPr>
        <w:ind w:left="720" w:hanging="720"/>
        <w:outlineLvl w:val="1"/>
      </w:pPr>
      <w:bookmarkStart w:id="49"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49"/>
    </w:p>
    <w:p w14:paraId="13B77C35" w14:textId="77777777" w:rsidR="001C2DF2" w:rsidRPr="00AF5520" w:rsidRDefault="001C2DF2" w:rsidP="001C2DF2">
      <w:pPr>
        <w:ind w:left="720" w:hanging="720"/>
        <w:outlineLvl w:val="1"/>
      </w:pPr>
    </w:p>
    <w:p w14:paraId="0124A798"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763E1761"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713E80A" w14:textId="7EF7DD00"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w:t>
      </w:r>
      <w:r w:rsidR="00930CAF" w:rsidRPr="00AF5520">
        <w:lastRenderedPageBreak/>
        <w:t xml:space="preserve">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61B99A21" w14:textId="05E64888"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285ABD4E" w14:textId="6E7942E0"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1D2098" w14:textId="44DE1282"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44783718" w14:textId="4F6C0EB1" w:rsidR="00B33A64" w:rsidRPr="00AF5520" w:rsidRDefault="00B33A64" w:rsidP="00B33A64">
      <w:pPr>
        <w:pStyle w:val="Heading2"/>
        <w:numPr>
          <w:ilvl w:val="0"/>
          <w:numId w:val="0"/>
        </w:numPr>
        <w:tabs>
          <w:tab w:val="clear" w:pos="720"/>
        </w:tabs>
        <w:ind w:left="720" w:hanging="720"/>
      </w:pPr>
      <w:r w:rsidRPr="00AF5520">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52E65F52" w14:textId="7F16B23C"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AE3B131" w14:textId="77777777" w:rsidR="00930CAF" w:rsidRPr="00AF5520" w:rsidRDefault="00930CAF">
      <w:pPr>
        <w:pStyle w:val="Heading2"/>
        <w:numPr>
          <w:ilvl w:val="0"/>
          <w:numId w:val="0"/>
        </w:numPr>
        <w:tabs>
          <w:tab w:val="clear" w:pos="720"/>
        </w:tabs>
        <w:ind w:left="720" w:hanging="720"/>
      </w:pPr>
      <w:r w:rsidRPr="00AF5520">
        <w:lastRenderedPageBreak/>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3C118DED" w14:textId="24C0A23B"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087E90F2" w14:textId="77777777" w:rsidR="001C2DF2" w:rsidRPr="00AF5520" w:rsidRDefault="001C2DF2" w:rsidP="001C2DF2">
      <w:pPr>
        <w:pStyle w:val="Heading2"/>
        <w:numPr>
          <w:ilvl w:val="0"/>
          <w:numId w:val="0"/>
        </w:numPr>
        <w:tabs>
          <w:tab w:val="clear" w:pos="720"/>
        </w:tabs>
        <w:ind w:left="720" w:hanging="720"/>
      </w:pPr>
    </w:p>
    <w:p w14:paraId="7A8B5134"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4DB7280F"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06889E25" w14:textId="0444FE5E"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227AAFD" w14:textId="0D1C83C9"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06D77292"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530988"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16A16C9E" w14:textId="77777777" w:rsidR="001C2DF2" w:rsidRPr="00AF5520" w:rsidRDefault="001C2DF2">
      <w:pPr>
        <w:pStyle w:val="Heading2"/>
        <w:numPr>
          <w:ilvl w:val="0"/>
          <w:numId w:val="0"/>
        </w:numPr>
        <w:tabs>
          <w:tab w:val="clear" w:pos="720"/>
        </w:tabs>
        <w:ind w:left="720" w:hanging="720"/>
      </w:pPr>
    </w:p>
    <w:p w14:paraId="49D0A471" w14:textId="77777777" w:rsidR="001C2DF2" w:rsidRPr="00AF5520" w:rsidRDefault="001C2DF2">
      <w:pPr>
        <w:pStyle w:val="Heading2"/>
        <w:numPr>
          <w:ilvl w:val="0"/>
          <w:numId w:val="0"/>
        </w:numPr>
        <w:tabs>
          <w:tab w:val="clear" w:pos="720"/>
        </w:tabs>
        <w:ind w:left="720" w:hanging="720"/>
      </w:pPr>
    </w:p>
    <w:p w14:paraId="644161FC" w14:textId="77777777" w:rsidR="001C2DF2" w:rsidRPr="00AF5520" w:rsidRDefault="001C2DF2">
      <w:pPr>
        <w:pStyle w:val="Heading2"/>
        <w:numPr>
          <w:ilvl w:val="0"/>
          <w:numId w:val="0"/>
        </w:numPr>
        <w:tabs>
          <w:tab w:val="clear" w:pos="720"/>
        </w:tabs>
        <w:ind w:left="720" w:hanging="720"/>
      </w:pPr>
    </w:p>
    <w:p w14:paraId="3B58DFB5"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5B8AF074" w14:textId="67C937C4" w:rsidR="00930CAF" w:rsidRPr="00AF5520" w:rsidRDefault="00E61188">
      <w:pPr>
        <w:ind w:left="720" w:hanging="720"/>
      </w:pPr>
      <w:r w:rsidRPr="00AF5520">
        <w:lastRenderedPageBreak/>
        <w:t>1</w:t>
      </w:r>
      <w:r w:rsidR="0019636A" w:rsidRPr="00AF5520">
        <w:t>7</w:t>
      </w:r>
      <w:r w:rsidRPr="00AF5520">
        <w:t>.</w:t>
      </w:r>
      <w:r w:rsidR="00930CAF" w:rsidRPr="00AF5520">
        <w:t>1</w:t>
      </w:r>
      <w:r w:rsidR="00930CAF" w:rsidRPr="00AF5520">
        <w:tab/>
      </w:r>
      <w:r w:rsidR="002B2E6D">
        <w:t>The Company</w:t>
      </w:r>
      <w:r w:rsidR="00930CAF" w:rsidRPr="00AF5520">
        <w:t xml:space="preserve"> shall provide six </w:t>
      </w:r>
      <w:proofErr w:type="spellStart"/>
      <w:r w:rsidR="00930CAF" w:rsidRPr="00AF5520">
        <w:t>months notice</w:t>
      </w:r>
      <w:proofErr w:type="spellEnd"/>
      <w:r w:rsidR="00930CAF" w:rsidRPr="00AF5520">
        <w:t xml:space="preserve"> to a Transmission Owner of the date that </w:t>
      </w:r>
      <w:r w:rsidR="002B2E6D">
        <w:t>The Company</w:t>
      </w:r>
      <w:r w:rsidR="00930CAF" w:rsidRPr="00AF5520">
        <w:t xml:space="preserve"> intends to permanently disconnect User Equipment which is connected to such Transmission Owner's Transmission System.</w:t>
      </w:r>
    </w:p>
    <w:p w14:paraId="7C3779D7" w14:textId="55970BF2" w:rsidR="00930CAF" w:rsidRPr="00AF5520" w:rsidRDefault="00E61188">
      <w:pPr>
        <w:ind w:left="720" w:hanging="720"/>
      </w:pPr>
      <w:r w:rsidRPr="00AF5520">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w:t>
      </w:r>
      <w:proofErr w:type="spellStart"/>
      <w:r w:rsidR="00930CAF" w:rsidRPr="00AF5520">
        <w:t>months notice</w:t>
      </w:r>
      <w:proofErr w:type="spellEnd"/>
      <w:r w:rsidR="00930CAF" w:rsidRPr="00AF5520">
        <w:t xml:space="preserv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774A15ED" w14:textId="1EB22A2B"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703829CB" w14:textId="340872A3"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35A844F6"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136A60B8" w14:textId="4322A7D6"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730D3407" w14:textId="0C660651" w:rsidR="00930CAF" w:rsidRPr="00AF5520" w:rsidRDefault="00E61188" w:rsidP="004A0B64">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5C91F1CB" w14:textId="77777777" w:rsidR="001C2DF2" w:rsidRPr="00AF5520" w:rsidRDefault="001C2DF2" w:rsidP="001C2DF2">
      <w:pPr>
        <w:rPr>
          <w:b/>
        </w:rPr>
      </w:pPr>
      <w:bookmarkStart w:id="50" w:name="_DV_C66"/>
    </w:p>
    <w:p w14:paraId="65F5DF52" w14:textId="77777777" w:rsidR="001C2DF2" w:rsidRPr="00AF5520" w:rsidRDefault="001C2DF2" w:rsidP="001C2DF2">
      <w:pPr>
        <w:rPr>
          <w:b/>
        </w:rPr>
      </w:pPr>
      <w:r w:rsidRPr="00AF5520">
        <w:rPr>
          <w:b/>
        </w:rPr>
        <w:t>18.</w:t>
      </w:r>
      <w:r w:rsidRPr="00AF5520">
        <w:rPr>
          <w:b/>
        </w:rPr>
        <w:tab/>
        <w:t>PROCESS IN THE CASE OF OTSDUW BUILD</w:t>
      </w:r>
      <w:bookmarkEnd w:id="50"/>
    </w:p>
    <w:p w14:paraId="2485402E" w14:textId="2E5C02BE" w:rsidR="001C2DF2" w:rsidRPr="00AF5520" w:rsidRDefault="001C2DF2" w:rsidP="001C2DF2">
      <w:pPr>
        <w:ind w:left="709" w:hanging="709"/>
      </w:pPr>
      <w:bookmarkStart w:id="51" w:name="_DV_C67"/>
      <w:r w:rsidRPr="00AF5520">
        <w:t>18.1</w:t>
      </w:r>
      <w:r w:rsidRPr="00AF5520">
        <w:tab/>
        <w:t xml:space="preserve">In the case of OTSDUW Build, </w:t>
      </w:r>
      <w:bookmarkStart w:id="52" w:name="_DV_C68"/>
      <w:bookmarkEnd w:id="51"/>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53" w:name="_DV_C78"/>
      <w:bookmarkEnd w:id="52"/>
    </w:p>
    <w:p w14:paraId="26FBF410"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53"/>
      <w:r w:rsidRPr="00AF5520">
        <w:t xml:space="preserve"> </w:t>
      </w:r>
    </w:p>
    <w:p w14:paraId="2ACECB00" w14:textId="77777777" w:rsidR="001C2DF2" w:rsidRPr="00AF5520" w:rsidRDefault="001C2DF2" w:rsidP="001C2DF2">
      <w:pPr>
        <w:ind w:left="709" w:hanging="709"/>
      </w:pPr>
      <w:r w:rsidRPr="00AF5520">
        <w:lastRenderedPageBreak/>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5A4E99E3" w14:textId="6B5F5F9D" w:rsidR="001C2DF2" w:rsidRPr="00AF5520" w:rsidRDefault="001C2DF2" w:rsidP="001C2DF2">
      <w:pPr>
        <w:ind w:left="709" w:hanging="709"/>
        <w:rPr>
          <w:color w:val="FF0000"/>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14727FF8" w14:textId="77777777" w:rsidR="001C2DF2" w:rsidRPr="00AF5520" w:rsidRDefault="001C2DF2" w:rsidP="004A0B64">
      <w:pPr>
        <w:pStyle w:val="Schedule1"/>
        <w:tabs>
          <w:tab w:val="clear" w:pos="720"/>
        </w:tabs>
        <w:outlineLvl w:val="9"/>
        <w:rPr>
          <w:kern w:val="0"/>
        </w:rPr>
      </w:pPr>
    </w:p>
    <w:p w14:paraId="07A41328" w14:textId="77777777" w:rsidR="00930CAF" w:rsidRPr="00AF5520" w:rsidRDefault="00930CAF">
      <w:pPr>
        <w:outlineLvl w:val="0"/>
        <w:rPr>
          <w:b/>
        </w:rPr>
      </w:pPr>
      <w:r w:rsidRPr="00AF5520">
        <w:rPr>
          <w:b/>
        </w:rPr>
        <w:t xml:space="preserve">PART THREE: </w:t>
      </w:r>
      <w:r w:rsidR="00E25684" w:rsidRPr="00AF5520">
        <w:rPr>
          <w:b/>
        </w:rPr>
        <w:t>TEC EXCHANGE</w:t>
      </w:r>
    </w:p>
    <w:p w14:paraId="3C7F92A3"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05295E65" w14:textId="31491E0B"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a </w:t>
      </w:r>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0C34CA">
        <w:rPr>
          <w:color w:val="000000"/>
        </w:rPr>
        <w:t>1.2</w:t>
      </w:r>
      <w:r w:rsidRPr="00AF5520">
        <w:rPr>
          <w:color w:val="000000"/>
        </w:rPr>
        <w:fldChar w:fldCharType="end"/>
      </w:r>
      <w:r w:rsidRPr="00AF5520">
        <w:rPr>
          <w:color w:val="000000"/>
        </w:rPr>
        <w:t xml:space="preserve"> to:</w:t>
      </w:r>
    </w:p>
    <w:p w14:paraId="1F1700BD" w14:textId="77777777" w:rsidR="00930CAF" w:rsidRPr="00AF5520" w:rsidRDefault="00930CAF">
      <w:pPr>
        <w:pStyle w:val="Heading3"/>
        <w:tabs>
          <w:tab w:val="clear" w:pos="1584"/>
          <w:tab w:val="num" w:pos="1418"/>
        </w:tabs>
        <w:ind w:left="1418" w:hanging="709"/>
        <w:rPr>
          <w:color w:val="000000"/>
        </w:rPr>
      </w:pPr>
      <w:bookmarkStart w:id="54" w:name="_Ref103402196"/>
      <w:r w:rsidRPr="00AF5520">
        <w:rPr>
          <w:color w:val="000000"/>
        </w:rPr>
        <w:t>the Transmission Owner, if any, whose Transmission System is located at the Relevant Connection Site of the Increasing User or the Decreasing User;</w:t>
      </w:r>
      <w:bookmarkEnd w:id="54"/>
      <w:r w:rsidRPr="00AF5520">
        <w:rPr>
          <w:rStyle w:val="FootnoteReference"/>
          <w:color w:val="000000"/>
        </w:rPr>
        <w:t xml:space="preserve"> </w:t>
      </w:r>
    </w:p>
    <w:p w14:paraId="50842767" w14:textId="77777777" w:rsidR="00930CAF" w:rsidRPr="00AF5520" w:rsidRDefault="00930CAF">
      <w:pPr>
        <w:pStyle w:val="Heading3"/>
        <w:tabs>
          <w:tab w:val="clear" w:pos="1584"/>
          <w:tab w:val="num" w:pos="1418"/>
        </w:tabs>
        <w:ind w:left="1418" w:hanging="709"/>
        <w:rPr>
          <w:color w:val="000000"/>
        </w:rPr>
      </w:pPr>
      <w:bookmarkStart w:id="55"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55"/>
      <w:r w:rsidRPr="00AF5520">
        <w:rPr>
          <w:color w:val="000000"/>
        </w:rPr>
        <w:t xml:space="preserve"> </w:t>
      </w:r>
    </w:p>
    <w:p w14:paraId="78E884F6" w14:textId="4B62B722" w:rsidR="00930CAF" w:rsidRPr="00AF5520" w:rsidRDefault="00930CAF">
      <w:pPr>
        <w:pStyle w:val="Heading3"/>
        <w:tabs>
          <w:tab w:val="clear" w:pos="1584"/>
          <w:tab w:val="num" w:pos="1418"/>
        </w:tabs>
        <w:ind w:left="1418" w:hanging="709"/>
        <w:rPr>
          <w:color w:val="FF0000"/>
        </w:rPr>
      </w:pPr>
      <w:bookmarkStart w:id="56" w:name="_Ref103419878"/>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56"/>
    </w:p>
    <w:p w14:paraId="0B41DCD0"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78C0CC62" w14:textId="25187090" w:rsidR="00930CAF" w:rsidRPr="00AF5520" w:rsidRDefault="002B2E6D">
      <w:pPr>
        <w:pStyle w:val="Heading4"/>
        <w:tabs>
          <w:tab w:val="clear" w:pos="2707"/>
          <w:tab w:val="clear" w:pos="3240"/>
          <w:tab w:val="left" w:pos="2268"/>
        </w:tabs>
        <w:ind w:left="2268" w:hanging="850"/>
        <w:rPr>
          <w:u w:val="single"/>
        </w:rPr>
      </w:pPr>
      <w:r>
        <w:t>The Company</w:t>
      </w:r>
      <w:r w:rsidR="00930CAF" w:rsidRPr="00AF5520">
        <w:t xml:space="preserve"> otherwise identifies is likely to be required to calculate a TEC Exchange Rate in respect of the Exchange Rate Request,</w:t>
      </w:r>
    </w:p>
    <w:p w14:paraId="176DCDFB" w14:textId="04C2BEB0"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6A83CBC1" w14:textId="0D0848FC" w:rsidR="00930CAF" w:rsidRPr="00AF5520" w:rsidRDefault="002B2E6D">
      <w:pPr>
        <w:pStyle w:val="Heading2"/>
        <w:tabs>
          <w:tab w:val="clear" w:pos="720"/>
          <w:tab w:val="clear" w:pos="864"/>
          <w:tab w:val="num" w:pos="709"/>
        </w:tabs>
        <w:ind w:left="709" w:hanging="709"/>
        <w:rPr>
          <w:color w:val="000000"/>
        </w:rPr>
      </w:pPr>
      <w:bookmarkStart w:id="57" w:name="_Ref103402066"/>
      <w:bookmarkStart w:id="58"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57"/>
      <w:r w:rsidR="00930CAF" w:rsidRPr="00AF5520">
        <w:rPr>
          <w:color w:val="000000"/>
        </w:rPr>
        <w:t>:</w:t>
      </w:r>
      <w:bookmarkEnd w:id="58"/>
      <w:r w:rsidR="00930CAF" w:rsidRPr="00AF5520">
        <w:rPr>
          <w:color w:val="000000"/>
        </w:rPr>
        <w:t xml:space="preserve"> </w:t>
      </w:r>
    </w:p>
    <w:p w14:paraId="5D2CA672" w14:textId="77777777" w:rsidR="00930CAF" w:rsidRPr="00AF5520" w:rsidRDefault="00930CAF">
      <w:pPr>
        <w:pStyle w:val="Heading3"/>
        <w:tabs>
          <w:tab w:val="clear" w:pos="1584"/>
          <w:tab w:val="left" w:pos="1418"/>
        </w:tabs>
        <w:ind w:left="1418" w:hanging="709"/>
        <w:rPr>
          <w:color w:val="000000"/>
          <w:u w:val="single"/>
        </w:rPr>
      </w:pPr>
      <w:bookmarkStart w:id="59"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60" w:name="_Ref103420513"/>
      <w:bookmarkEnd w:id="59"/>
    </w:p>
    <w:p w14:paraId="14FA3C82" w14:textId="11E4A6F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t>
      </w:r>
      <w:r w:rsidRPr="00AF5520">
        <w:rPr>
          <w:color w:val="000000"/>
        </w:rPr>
        <w:lastRenderedPageBreak/>
        <w:t xml:space="preserve">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60"/>
    </w:p>
    <w:p w14:paraId="5EEFF994" w14:textId="185EAEFF" w:rsidR="00930CAF" w:rsidRPr="00AF5520" w:rsidRDefault="00930CAF">
      <w:pPr>
        <w:pStyle w:val="Heading2"/>
        <w:tabs>
          <w:tab w:val="clear" w:pos="864"/>
        </w:tabs>
        <w:ind w:left="709" w:hanging="709"/>
        <w:rPr>
          <w:color w:val="000000"/>
        </w:rPr>
      </w:pPr>
      <w:r w:rsidRPr="00AF5520">
        <w:rPr>
          <w:color w:val="000000"/>
        </w:rPr>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37467F01" w14:textId="6C41ACBF" w:rsidR="00930CAF" w:rsidRPr="00AF5520" w:rsidRDefault="00930CAF">
      <w:pPr>
        <w:pStyle w:val="Heading2"/>
        <w:tabs>
          <w:tab w:val="clear" w:pos="864"/>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268313D8" w14:textId="71F0351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0D9D0E14" w14:textId="033F115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D31C91D" w14:textId="3B773EB4"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59FD520C" w14:textId="68AD527C"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66418181" w14:textId="7613F109"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7A122852" w14:textId="4D152DCE"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25A1D8A9" w14:textId="342BD4C2" w:rsidR="00930CAF" w:rsidRPr="00AF5520" w:rsidRDefault="00930CAF">
      <w:pPr>
        <w:pStyle w:val="Heading1"/>
        <w:tabs>
          <w:tab w:val="clear" w:pos="720"/>
          <w:tab w:val="clear" w:pos="864"/>
          <w:tab w:val="num" w:pos="709"/>
        </w:tabs>
        <w:ind w:left="709" w:hanging="709"/>
        <w:rPr>
          <w:b/>
          <w:bCs/>
          <w:color w:val="000000"/>
        </w:rPr>
      </w:pPr>
      <w:bookmarkStart w:id="61" w:name="_Ref103420943"/>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61"/>
    </w:p>
    <w:p w14:paraId="4D01A36F" w14:textId="30C1DFAB" w:rsidR="00930CAF" w:rsidRPr="00AF5520" w:rsidRDefault="00930CAF">
      <w:pPr>
        <w:pStyle w:val="Heading2"/>
        <w:tabs>
          <w:tab w:val="clear" w:pos="720"/>
          <w:tab w:val="clear" w:pos="864"/>
          <w:tab w:val="num" w:pos="709"/>
        </w:tabs>
        <w:ind w:left="709" w:hanging="709"/>
        <w:rPr>
          <w:color w:val="000000"/>
        </w:rPr>
      </w:pPr>
      <w:bookmarkStart w:id="62"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62"/>
    </w:p>
    <w:p w14:paraId="52E7C392" w14:textId="18AE68E2" w:rsidR="00930CAF" w:rsidRPr="00AF5520" w:rsidRDefault="00930CAF">
      <w:pPr>
        <w:pStyle w:val="Heading2"/>
        <w:tabs>
          <w:tab w:val="clear" w:pos="720"/>
          <w:tab w:val="clear" w:pos="864"/>
          <w:tab w:val="left" w:pos="709"/>
        </w:tabs>
        <w:ind w:left="709" w:hanging="709"/>
        <w:rPr>
          <w:color w:val="000000"/>
        </w:rPr>
      </w:pPr>
      <w:bookmarkStart w:id="63"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63"/>
    </w:p>
    <w:p w14:paraId="2046A79C" w14:textId="75FA5DB2" w:rsidR="00930CAF" w:rsidRPr="00AF5520" w:rsidRDefault="00930CAF">
      <w:pPr>
        <w:pStyle w:val="Heading3"/>
        <w:tabs>
          <w:tab w:val="clear" w:pos="1584"/>
          <w:tab w:val="num" w:pos="1418"/>
        </w:tabs>
        <w:ind w:left="1418" w:hanging="709"/>
        <w:rPr>
          <w:color w:val="000000"/>
          <w:u w:val="single"/>
        </w:rPr>
      </w:pPr>
      <w:bookmarkStart w:id="64" w:name="_Ref103420486"/>
      <w:r w:rsidRPr="00AF5520">
        <w:rPr>
          <w:color w:val="000000"/>
        </w:rPr>
        <w:lastRenderedPageBreak/>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64"/>
    </w:p>
    <w:p w14:paraId="5198D0E8"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6E9327D3" w14:textId="3613E62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1E6BB7CD" w14:textId="3470B68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2576E78D" w14:textId="5876F6E7" w:rsidR="00930CAF" w:rsidRPr="00AF5520" w:rsidRDefault="002B2E6D">
      <w:pPr>
        <w:pStyle w:val="Heading2"/>
        <w:tabs>
          <w:tab w:val="clear" w:pos="864"/>
          <w:tab w:val="left" w:pos="4820"/>
        </w:tabs>
        <w:ind w:left="709" w:hanging="709"/>
        <w:rPr>
          <w:color w:val="000000"/>
        </w:rPr>
      </w:pPr>
      <w:bookmarkStart w:id="65"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receives  </w:t>
      </w:r>
      <w:r>
        <w:rPr>
          <w:color w:val="000000"/>
        </w:rPr>
        <w:t>The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65"/>
    </w:p>
    <w:p w14:paraId="5D9DC8EA" w14:textId="66EAD9E0" w:rsidR="00930CAF" w:rsidRPr="00AF5520" w:rsidRDefault="002B2E6D">
      <w:pPr>
        <w:pStyle w:val="Heading2"/>
        <w:tabs>
          <w:tab w:val="clear" w:pos="864"/>
        </w:tabs>
        <w:ind w:left="709" w:hanging="709"/>
        <w:rPr>
          <w:color w:val="000000"/>
        </w:rPr>
      </w:pPr>
      <w:bookmarkStart w:id="66"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66"/>
      <w:r w:rsidR="00930CAF" w:rsidRPr="00AF5520">
        <w:rPr>
          <w:color w:val="000000"/>
        </w:rPr>
        <w:t>the date not less than three months after the User Application Date.</w:t>
      </w:r>
    </w:p>
    <w:p w14:paraId="093197CC" w14:textId="5AB55E09" w:rsidR="00930CAF" w:rsidRPr="00AF5520" w:rsidRDefault="00930CAF">
      <w:pPr>
        <w:pStyle w:val="Heading2"/>
        <w:tabs>
          <w:tab w:val="clear" w:pos="864"/>
        </w:tabs>
        <w:ind w:left="709" w:hanging="709"/>
        <w:rPr>
          <w:color w:val="000000"/>
        </w:rPr>
      </w:pPr>
      <w:bookmarkStart w:id="67"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r w:rsidR="00943C29" w:rsidRPr="00AF5520">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68" w:name="_Ref103420909"/>
      <w:bookmarkEnd w:id="67"/>
    </w:p>
    <w:p w14:paraId="4E9917F8" w14:textId="7AE55C2D" w:rsidR="00930CAF" w:rsidRPr="00AF5520" w:rsidRDefault="00930CAF">
      <w:pPr>
        <w:pStyle w:val="Heading2"/>
        <w:tabs>
          <w:tab w:val="clear" w:pos="864"/>
        </w:tabs>
        <w:ind w:left="709" w:hanging="709"/>
        <w:rPr>
          <w:color w:val="000000"/>
        </w:rPr>
      </w:pPr>
      <w:bookmarkStart w:id="69" w:name="_Ref121649381"/>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68"/>
      <w:bookmarkEnd w:id="69"/>
    </w:p>
    <w:p w14:paraId="62395B09" w14:textId="4C0E338A" w:rsidR="00930CAF" w:rsidRPr="00AF5520" w:rsidRDefault="00930CAF">
      <w:pPr>
        <w:pStyle w:val="Heading3"/>
        <w:numPr>
          <w:ilvl w:val="2"/>
          <w:numId w:val="6"/>
        </w:numPr>
        <w:tabs>
          <w:tab w:val="clear" w:pos="1584"/>
        </w:tabs>
        <w:rPr>
          <w:color w:val="FF0000"/>
        </w:rPr>
      </w:pPr>
      <w:bookmarkStart w:id="70" w:name="_Ref103420773"/>
      <w:bookmarkStart w:id="71"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70"/>
      <w:bookmarkEnd w:id="71"/>
      <w:r w:rsidRPr="00AF5520">
        <w:rPr>
          <w:color w:val="FF0000"/>
        </w:rPr>
        <w:t xml:space="preserve"> </w:t>
      </w:r>
    </w:p>
    <w:p w14:paraId="4D664F38"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72" w:name="_Ref103420917"/>
    </w:p>
    <w:p w14:paraId="68FA0736"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72"/>
    </w:p>
    <w:p w14:paraId="5AF383B9" w14:textId="57DC2573" w:rsidR="00930CAF" w:rsidRPr="00AF5520" w:rsidRDefault="00930CAF">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4B1139A1" w14:textId="33959155" w:rsidR="00930CAF" w:rsidRPr="00AF5520" w:rsidRDefault="00930CAF">
      <w:pPr>
        <w:pStyle w:val="Heading3"/>
        <w:tabs>
          <w:tab w:val="clear" w:pos="1584"/>
          <w:tab w:val="num" w:pos="1418"/>
        </w:tabs>
        <w:ind w:left="1418" w:hanging="709"/>
        <w:rPr>
          <w:color w:val="000000"/>
        </w:rPr>
      </w:pPr>
      <w:r w:rsidRPr="00AF5520">
        <w:rPr>
          <w:color w:val="000000"/>
        </w:rPr>
        <w:lastRenderedPageBreak/>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w:t>
      </w:r>
      <w:proofErr w:type="gramStart"/>
      <w:r w:rsidRPr="00AF5520">
        <w:rPr>
          <w:color w:val="000000"/>
        </w:rPr>
        <w:t>taking into account</w:t>
      </w:r>
      <w:proofErr w:type="gramEnd"/>
      <w:r w:rsidRPr="00AF5520">
        <w:rPr>
          <w:color w:val="000000"/>
        </w:rPr>
        <w:t xml:space="preserve"> the nature, complexity and urgency of the request.</w:t>
      </w:r>
    </w:p>
    <w:p w14:paraId="6EDCC521"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2683758E" w14:textId="0BF53A95"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C419816"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1B74531E" w14:textId="59D50B4B"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58A5788B" w14:textId="0D291576"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w:t>
      </w:r>
      <w:proofErr w:type="gramStart"/>
      <w:r w:rsidRPr="00AF5520">
        <w:t>take into account</w:t>
      </w:r>
      <w:proofErr w:type="gramEnd"/>
      <w:r w:rsidRPr="00AF5520">
        <w:t xml:space="preserve">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73" w:name="_Ref103501192"/>
    </w:p>
    <w:p w14:paraId="5F0E53BF" w14:textId="4480925F" w:rsidR="00930CAF" w:rsidRPr="00AF5520" w:rsidRDefault="00930CAF">
      <w:pPr>
        <w:pStyle w:val="Heading2"/>
        <w:tabs>
          <w:tab w:val="clear" w:pos="720"/>
          <w:tab w:val="clear" w:pos="864"/>
          <w:tab w:val="num" w:pos="709"/>
        </w:tabs>
        <w:ind w:left="709" w:hanging="709"/>
      </w:pPr>
      <w:bookmarkStart w:id="74"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73"/>
      <w:bookmarkEnd w:id="74"/>
      <w:r w:rsidRPr="00AF5520">
        <w:t xml:space="preserve"> </w:t>
      </w:r>
    </w:p>
    <w:p w14:paraId="43AFABC4" w14:textId="77777777" w:rsidR="00930CAF" w:rsidRPr="00AF5520" w:rsidRDefault="00930CAF">
      <w:pPr>
        <w:pStyle w:val="Heading3"/>
        <w:tabs>
          <w:tab w:val="clear" w:pos="1584"/>
          <w:tab w:val="num" w:pos="1418"/>
        </w:tabs>
        <w:ind w:left="1418" w:hanging="709"/>
        <w:rPr>
          <w:color w:val="000000"/>
        </w:rPr>
      </w:pPr>
      <w:bookmarkStart w:id="75" w:name="_Ref103501203"/>
      <w:r w:rsidRPr="00AF5520">
        <w:rPr>
          <w:color w:val="000000"/>
        </w:rPr>
        <w:t>three months less thirteen Business Days after the User Application Date; and</w:t>
      </w:r>
      <w:bookmarkEnd w:id="75"/>
    </w:p>
    <w:p w14:paraId="455D4ED3" w14:textId="77777777" w:rsidR="00930CAF" w:rsidRPr="00AF5520" w:rsidRDefault="00930CAF">
      <w:pPr>
        <w:pStyle w:val="Heading3"/>
        <w:tabs>
          <w:tab w:val="clear" w:pos="1584"/>
          <w:tab w:val="num" w:pos="1418"/>
        </w:tabs>
        <w:ind w:left="1418" w:hanging="709"/>
        <w:rPr>
          <w:color w:val="000000"/>
          <w:u w:val="single"/>
        </w:rPr>
      </w:pPr>
      <w:bookmarkStart w:id="76" w:name="_Ref103501215"/>
      <w:r w:rsidRPr="00AF5520">
        <w:rPr>
          <w:color w:val="000000"/>
        </w:rPr>
        <w:t>where relevant, three months less fifteen Business Days after the TEC Exchange Assumptions Date.</w:t>
      </w:r>
      <w:bookmarkEnd w:id="76"/>
    </w:p>
    <w:p w14:paraId="27A5DF94" w14:textId="137C1AE2"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its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217EEBF6"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1D2F02E1"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2F8E224B"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lastRenderedPageBreak/>
        <w:t>unless otherwise directed by the Authority.</w:t>
      </w:r>
    </w:p>
    <w:p w14:paraId="7AC665B1" w14:textId="3E11843D" w:rsidR="00930CAF" w:rsidRPr="00AF5520" w:rsidRDefault="00930CAF" w:rsidP="00241945">
      <w:pPr>
        <w:pStyle w:val="Heading2"/>
        <w:numPr>
          <w:ilvl w:val="1"/>
          <w:numId w:val="5"/>
        </w:numPr>
        <w:ind w:left="709" w:hanging="709"/>
        <w:rPr>
          <w:color w:val="FF0000"/>
        </w:rPr>
      </w:pPr>
      <w:r w:rsidRPr="00AF5520">
        <w:rPr>
          <w:color w:val="000000"/>
        </w:rPr>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14:paraId="28383E53" w14:textId="77777777" w:rsidR="006F69CD" w:rsidRPr="00AF5520" w:rsidRDefault="006F69CD" w:rsidP="00E25684">
      <w:pPr>
        <w:spacing w:after="0" w:line="240" w:lineRule="auto"/>
        <w:rPr>
          <w:b/>
          <w:color w:val="FF0000"/>
        </w:rPr>
      </w:pPr>
    </w:p>
    <w:p w14:paraId="10BBB5EB" w14:textId="410AEC28" w:rsidR="00E25684" w:rsidRPr="00AF5520" w:rsidRDefault="00E25684" w:rsidP="00B33A64">
      <w:pPr>
        <w:spacing w:after="0"/>
        <w:rPr>
          <w:b/>
        </w:rPr>
      </w:pPr>
      <w:r w:rsidRPr="00AF5520">
        <w:rPr>
          <w:b/>
        </w:rPr>
        <w:t xml:space="preserve">PART FOUR: </w:t>
      </w:r>
      <w:r w:rsidR="00F40206" w:rsidRPr="00F40206">
        <w:rPr>
          <w:b/>
        </w:rPr>
        <w:t xml:space="preserve"> </w:t>
      </w:r>
      <w:r w:rsidR="00F40206" w:rsidRPr="00B05085">
        <w:rPr>
          <w:b/>
        </w:rPr>
        <w:t>EVALUATION OF TRANSMISSION IMPACT (ETI)</w:t>
      </w:r>
    </w:p>
    <w:p w14:paraId="0C3EC1F4" w14:textId="77777777" w:rsidR="00E25684" w:rsidRPr="00AF5520" w:rsidRDefault="00E25684" w:rsidP="00B33A64">
      <w:pPr>
        <w:spacing w:after="0"/>
        <w:rPr>
          <w:color w:val="000000"/>
          <w:u w:val="single"/>
        </w:rPr>
      </w:pPr>
    </w:p>
    <w:p w14:paraId="5EA36F5A" w14:textId="77777777" w:rsidR="00E25684" w:rsidRPr="00AF5520" w:rsidRDefault="00E25684" w:rsidP="00B821EB">
      <w:pPr>
        <w:numPr>
          <w:ilvl w:val="0"/>
          <w:numId w:val="7"/>
        </w:numPr>
        <w:tabs>
          <w:tab w:val="num" w:pos="709"/>
        </w:tabs>
        <w:spacing w:after="0"/>
        <w:ind w:left="709" w:hanging="709"/>
        <w:rPr>
          <w:rFonts w:cs="Arial"/>
          <w:b/>
          <w:bCs/>
          <w:color w:val="000000"/>
        </w:rPr>
      </w:pPr>
      <w:r w:rsidRPr="00AF5520">
        <w:rPr>
          <w:rFonts w:cs="Arial"/>
          <w:b/>
          <w:bCs/>
          <w:color w:val="000000"/>
        </w:rPr>
        <w:t>STATEMENT OF WORKS PROCESS</w:t>
      </w:r>
    </w:p>
    <w:p w14:paraId="3EF3B500" w14:textId="77777777" w:rsidR="00E25684" w:rsidRPr="00AF5520" w:rsidRDefault="00E25684" w:rsidP="00B33A64">
      <w:pPr>
        <w:spacing w:after="0"/>
        <w:rPr>
          <w:rFonts w:cs="Arial"/>
          <w:color w:val="000000"/>
          <w:u w:val="single"/>
        </w:rPr>
      </w:pPr>
    </w:p>
    <w:p w14:paraId="26738AA8" w14:textId="1D3385C9"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Request for a Statement of Works in accordance with paragraph 1.2 to:</w:t>
      </w:r>
    </w:p>
    <w:p w14:paraId="399B17B6" w14:textId="77777777" w:rsidR="00E25684" w:rsidRPr="00AF5520" w:rsidRDefault="00E25684" w:rsidP="00B33A64">
      <w:pPr>
        <w:spacing w:after="0"/>
        <w:ind w:left="-11"/>
        <w:rPr>
          <w:rFonts w:cs="Arial"/>
          <w:color w:val="000000"/>
        </w:rPr>
      </w:pPr>
    </w:p>
    <w:p w14:paraId="0DE9824D"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52388E00" w14:textId="77777777" w:rsidR="00E25684" w:rsidRPr="00AF5520" w:rsidRDefault="00E25684" w:rsidP="00B33A64">
      <w:pPr>
        <w:tabs>
          <w:tab w:val="num" w:pos="1418"/>
        </w:tabs>
        <w:spacing w:after="0"/>
        <w:ind w:left="1418" w:hanging="709"/>
        <w:rPr>
          <w:rFonts w:cs="Arial"/>
          <w:color w:val="000000"/>
        </w:rPr>
      </w:pPr>
    </w:p>
    <w:p w14:paraId="5EAC8185"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1AF1BE42" w14:textId="77777777" w:rsidR="00E25684" w:rsidRPr="00AF5520" w:rsidRDefault="00E25684" w:rsidP="00B33A64">
      <w:pPr>
        <w:tabs>
          <w:tab w:val="num" w:pos="1418"/>
        </w:tabs>
        <w:spacing w:after="0"/>
        <w:ind w:left="1418" w:hanging="709"/>
        <w:rPr>
          <w:rFonts w:cs="Arial"/>
          <w:color w:val="000000"/>
        </w:rPr>
      </w:pPr>
    </w:p>
    <w:p w14:paraId="471CB5E1" w14:textId="0B135C0C" w:rsidR="00E25684" w:rsidRPr="00AF5520" w:rsidRDefault="009E5447" w:rsidP="009E5447">
      <w:pPr>
        <w:tabs>
          <w:tab w:val="num" w:pos="1418"/>
        </w:tabs>
        <w:spacing w:after="0"/>
        <w:ind w:left="1418" w:hanging="709"/>
        <w:rPr>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Request for a Statement of Works pursuant to sub-paragraphs 1.1.1 or 1.1.2, but which:</w:t>
      </w:r>
    </w:p>
    <w:p w14:paraId="337A52A7" w14:textId="77777777" w:rsidR="00E25684" w:rsidRPr="00AF5520" w:rsidRDefault="00E25684" w:rsidP="00B33A64">
      <w:pPr>
        <w:spacing w:after="0"/>
        <w:rPr>
          <w:rFonts w:cs="Arial"/>
          <w:color w:val="000000"/>
        </w:rPr>
      </w:pPr>
    </w:p>
    <w:p w14:paraId="76C1A94E" w14:textId="77777777" w:rsidR="00E25684" w:rsidRPr="00AF5520" w:rsidRDefault="009E5447" w:rsidP="009E5447">
      <w:pPr>
        <w:tabs>
          <w:tab w:val="num" w:pos="2127"/>
        </w:tabs>
        <w:spacing w:after="0"/>
        <w:ind w:left="2127" w:hanging="709"/>
        <w:rPr>
          <w:rFonts w:cs="Arial"/>
          <w:color w:val="000000"/>
        </w:rPr>
      </w:pPr>
      <w:r w:rsidRPr="00AF5520">
        <w:rPr>
          <w:rFonts w:cs="Arial"/>
          <w:color w:val="000000"/>
        </w:rPr>
        <w:t>1.1.3.1</w:t>
      </w:r>
      <w:r w:rsidRPr="00AF5520">
        <w:rPr>
          <w:rFonts w:cs="Arial"/>
          <w:color w:val="000000"/>
        </w:rPr>
        <w:tab/>
      </w:r>
      <w:r w:rsidR="00E25684" w:rsidRPr="00AF5520">
        <w:rPr>
          <w:rFonts w:cs="Arial"/>
          <w:color w:val="000000"/>
        </w:rPr>
        <w:t>otherwise receives Statement of Works Planning Assumptions pursuant to paragraph 2.2 in relation to the Relevant Connection Site; or</w:t>
      </w:r>
    </w:p>
    <w:p w14:paraId="7E8910F7" w14:textId="77777777" w:rsidR="00E25684" w:rsidRPr="00AF5520" w:rsidRDefault="00E25684" w:rsidP="00B33A64">
      <w:pPr>
        <w:tabs>
          <w:tab w:val="num" w:pos="2127"/>
        </w:tabs>
        <w:spacing w:after="0"/>
        <w:ind w:left="2127" w:hanging="709"/>
        <w:rPr>
          <w:rFonts w:cs="Arial"/>
          <w:color w:val="000000"/>
        </w:rPr>
      </w:pPr>
    </w:p>
    <w:p w14:paraId="6B5CC8D7" w14:textId="00BEF1FC" w:rsidR="00E25684" w:rsidRPr="00AF5520" w:rsidRDefault="009E5447" w:rsidP="009E5447">
      <w:pPr>
        <w:tabs>
          <w:tab w:val="num" w:pos="2127"/>
        </w:tabs>
        <w:spacing w:after="0"/>
        <w:ind w:left="2127" w:hanging="709"/>
        <w:rPr>
          <w:rFonts w:cs="Arial"/>
          <w:color w:val="000000"/>
        </w:rPr>
      </w:pPr>
      <w:r w:rsidRPr="00AF5520">
        <w:rPr>
          <w:rFonts w:cs="Arial"/>
          <w:color w:val="000000"/>
        </w:rPr>
        <w:t>1.1.3.2</w:t>
      </w:r>
      <w:r w:rsidRPr="00AF5520">
        <w:rPr>
          <w:rFonts w:cs="Arial"/>
          <w:color w:val="000000"/>
        </w:rPr>
        <w:tab/>
      </w:r>
      <w:r w:rsidR="002B2E6D">
        <w:rPr>
          <w:rFonts w:cs="Arial"/>
          <w:color w:val="000000"/>
        </w:rPr>
        <w:t>The Company</w:t>
      </w:r>
      <w:r w:rsidR="00E25684" w:rsidRPr="00AF5520">
        <w:rPr>
          <w:rFonts w:cs="Arial"/>
          <w:color w:val="000000"/>
        </w:rPr>
        <w:t xml:space="preserve"> otherwise identifies is likely to be required to submit a TO Statement of Works Notice in respect of the Statement of Works Project,  </w:t>
      </w:r>
    </w:p>
    <w:p w14:paraId="6191DCB6" w14:textId="77777777" w:rsidR="00E25684" w:rsidRPr="00AF5520" w:rsidRDefault="00E25684" w:rsidP="00B33A64">
      <w:pPr>
        <w:tabs>
          <w:tab w:val="num" w:pos="709"/>
        </w:tabs>
        <w:spacing w:after="0"/>
        <w:ind w:left="709"/>
        <w:rPr>
          <w:rFonts w:cs="Arial"/>
          <w:color w:val="000000"/>
        </w:rPr>
      </w:pPr>
    </w:p>
    <w:p w14:paraId="33CD0EA8" w14:textId="79FAC2DE"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Request for a Statement of Works shall be referred to in this Section as a </w:t>
      </w:r>
      <w:r w:rsidRPr="00AF5520">
        <w:rPr>
          <w:rFonts w:cs="Arial"/>
          <w:b/>
          <w:bCs/>
          <w:color w:val="000000"/>
        </w:rPr>
        <w:t>“Statement of Works Party”</w:t>
      </w:r>
      <w:r w:rsidRPr="00AF5520">
        <w:rPr>
          <w:rFonts w:cs="Arial"/>
          <w:color w:val="000000"/>
        </w:rPr>
        <w:t xml:space="preserve">). </w:t>
      </w:r>
    </w:p>
    <w:p w14:paraId="5CB80305" w14:textId="77777777" w:rsidR="00E25684" w:rsidRPr="00AF5520" w:rsidRDefault="00E25684" w:rsidP="00B33A64">
      <w:pPr>
        <w:tabs>
          <w:tab w:val="num" w:pos="709"/>
        </w:tabs>
        <w:spacing w:after="0"/>
        <w:ind w:left="709"/>
        <w:rPr>
          <w:rFonts w:cs="Arial"/>
          <w:color w:val="000000"/>
        </w:rPr>
      </w:pPr>
    </w:p>
    <w:p w14:paraId="1A58B54E" w14:textId="518B2B93" w:rsidR="00E25684" w:rsidRPr="00AF5520" w:rsidRDefault="002B2E6D" w:rsidP="00B821EB">
      <w:pPr>
        <w:numPr>
          <w:ilvl w:val="1"/>
          <w:numId w:val="9"/>
        </w:numPr>
        <w:tabs>
          <w:tab w:val="clear" w:pos="338"/>
          <w:tab w:val="num" w:pos="709"/>
        </w:tabs>
        <w:spacing w:after="0"/>
        <w:ind w:left="709" w:hanging="731"/>
        <w:rPr>
          <w:rFonts w:cs="Arial"/>
          <w:color w:val="000000"/>
        </w:rPr>
      </w:pPr>
      <w:r>
        <w:rPr>
          <w:rFonts w:cs="Arial"/>
          <w:color w:val="000000"/>
        </w:rPr>
        <w:t>The Company</w:t>
      </w:r>
      <w:r w:rsidR="00E25684" w:rsidRPr="00AF5520">
        <w:rPr>
          <w:rFonts w:cs="Arial"/>
          <w:color w:val="000000"/>
        </w:rPr>
        <w:t xml:space="preserve"> shall submit </w:t>
      </w:r>
      <w:r>
        <w:rPr>
          <w:rFonts w:cs="Arial"/>
          <w:color w:val="000000"/>
        </w:rPr>
        <w:t>The Company</w:t>
      </w:r>
      <w:r w:rsidR="00E25684" w:rsidRPr="00AF5520">
        <w:rPr>
          <w:rFonts w:cs="Arial"/>
          <w:color w:val="000000"/>
        </w:rPr>
        <w:t xml:space="preserve"> Request for a Statement of Works:</w:t>
      </w:r>
    </w:p>
    <w:p w14:paraId="583026AF" w14:textId="77777777" w:rsidR="00E25684" w:rsidRPr="00AF5520" w:rsidRDefault="00E25684" w:rsidP="00B33A64">
      <w:pPr>
        <w:spacing w:after="0"/>
        <w:ind w:left="-11"/>
        <w:rPr>
          <w:rFonts w:cs="Arial"/>
          <w:color w:val="000000"/>
        </w:rPr>
      </w:pPr>
    </w:p>
    <w:p w14:paraId="4A48EE00" w14:textId="77777777"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pursuant to sub-paragraphs 1.1.1 and 1.1.2, as soon as reasonably practicable, and in any event within three Business Days of the User Application Date in relation to such Relevant Connection Site; and</w:t>
      </w:r>
    </w:p>
    <w:p w14:paraId="6ADF5B73" w14:textId="77777777" w:rsidR="00E25684" w:rsidRPr="00AF5520" w:rsidRDefault="00E25684" w:rsidP="00B33A64">
      <w:pPr>
        <w:tabs>
          <w:tab w:val="num" w:pos="1418"/>
        </w:tabs>
        <w:spacing w:after="0"/>
        <w:ind w:left="1418" w:hanging="709"/>
        <w:rPr>
          <w:rFonts w:cs="Arial"/>
          <w:color w:val="000000"/>
        </w:rPr>
      </w:pPr>
    </w:p>
    <w:p w14:paraId="15C448BC" w14:textId="63137F0A"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pursuant to sub-paragraph 1.1.3, at the same time as Statement of Works Planning Assumptions are submitted to a Transmission Owner under paragraph 2.2 or, where applicable, at the same time as </w:t>
      </w:r>
      <w:r w:rsidR="002B2E6D">
        <w:rPr>
          <w:rFonts w:cs="Arial"/>
          <w:color w:val="000000"/>
        </w:rPr>
        <w:t>The Company</w:t>
      </w:r>
      <w:r w:rsidRPr="00AF5520">
        <w:rPr>
          <w:rFonts w:cs="Arial"/>
          <w:color w:val="000000"/>
        </w:rPr>
        <w:t xml:space="preserve"> gives a Transmission Owner notice under paragraph 2.3.</w:t>
      </w:r>
    </w:p>
    <w:p w14:paraId="262714D0" w14:textId="77777777" w:rsidR="00E25684" w:rsidRPr="00AF5520" w:rsidRDefault="00E25684" w:rsidP="00B33A64">
      <w:pPr>
        <w:spacing w:after="0"/>
        <w:rPr>
          <w:rFonts w:cs="Arial"/>
          <w:color w:val="000000"/>
        </w:rPr>
      </w:pPr>
    </w:p>
    <w:p w14:paraId="44563219" w14:textId="05AD654F"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lastRenderedPageBreak/>
        <w:t xml:space="preserve">For the purposes of this Section D, Part Four, </w:t>
      </w:r>
      <w:r w:rsidR="002B2E6D">
        <w:rPr>
          <w:rFonts w:cs="Arial"/>
          <w:color w:val="000000"/>
        </w:rPr>
        <w:t>The Company</w:t>
      </w:r>
      <w:r w:rsidRPr="00AF5520">
        <w:rPr>
          <w:rFonts w:cs="Arial"/>
          <w:color w:val="000000"/>
        </w:rPr>
        <w:t xml:space="preserve"> Request for a Statement of Works shall be deemed to be effective if it is complete and clear in all material respects.</w:t>
      </w:r>
    </w:p>
    <w:p w14:paraId="39CCCE50" w14:textId="77777777" w:rsidR="00E25684" w:rsidRPr="00AF5520" w:rsidRDefault="00E25684" w:rsidP="00B33A64">
      <w:pPr>
        <w:spacing w:after="0"/>
        <w:ind w:left="-11"/>
        <w:rPr>
          <w:rFonts w:cs="Arial"/>
          <w:color w:val="000000"/>
        </w:rPr>
      </w:pPr>
    </w:p>
    <w:p w14:paraId="011395C1" w14:textId="61C2DD17"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If a Transmission Owner reasonably considers that </w:t>
      </w:r>
      <w:r w:rsidR="002B2E6D">
        <w:rPr>
          <w:rFonts w:cs="Arial"/>
          <w:color w:val="000000"/>
        </w:rPr>
        <w:t>The Company</w:t>
      </w:r>
      <w:r w:rsidRPr="00AF5520">
        <w:rPr>
          <w:rFonts w:cs="Arial"/>
          <w:color w:val="000000"/>
        </w:rPr>
        <w:t xml:space="preserve"> Request for a Statement of Works is not effective it shall, as soon as reasonably practicable and in any event within five Business Days of receipt of </w:t>
      </w:r>
      <w:r w:rsidR="002B2E6D">
        <w:rPr>
          <w:rFonts w:cs="Arial"/>
          <w:color w:val="000000"/>
        </w:rPr>
        <w:t>The Company</w:t>
      </w:r>
      <w:r w:rsidRPr="00AF5520">
        <w:rPr>
          <w:rFonts w:cs="Arial"/>
          <w:color w:val="000000"/>
        </w:rPr>
        <w:t xml:space="preserve"> Request for a Statement of Works, notify </w:t>
      </w:r>
      <w:r w:rsidR="002B2E6D">
        <w:rPr>
          <w:rFonts w:cs="Arial"/>
          <w:color w:val="000000"/>
        </w:rPr>
        <w:t>The Company</w:t>
      </w:r>
      <w:r w:rsidRPr="00AF5520">
        <w:rPr>
          <w:rFonts w:cs="Arial"/>
          <w:color w:val="000000"/>
        </w:rPr>
        <w:t xml:space="preserve"> of:</w:t>
      </w:r>
    </w:p>
    <w:p w14:paraId="6764B38D" w14:textId="77777777" w:rsidR="00E25684" w:rsidRPr="00AF5520" w:rsidRDefault="00E25684" w:rsidP="00B33A64">
      <w:pPr>
        <w:spacing w:after="0"/>
        <w:rPr>
          <w:rFonts w:cs="Arial"/>
          <w:color w:val="000000"/>
        </w:rPr>
      </w:pPr>
    </w:p>
    <w:p w14:paraId="1D490909" w14:textId="5F4ABB7F"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detailed reasons why it considers </w:t>
      </w:r>
      <w:r w:rsidR="002B2E6D">
        <w:rPr>
          <w:rFonts w:cs="Arial"/>
          <w:color w:val="000000"/>
        </w:rPr>
        <w:t>The Company</w:t>
      </w:r>
      <w:r w:rsidRPr="00AF5520">
        <w:rPr>
          <w:rFonts w:cs="Arial"/>
          <w:color w:val="000000"/>
        </w:rPr>
        <w:t xml:space="preserve"> Request for a Statement of Works is incomplete or unclear in a material respect; and</w:t>
      </w:r>
    </w:p>
    <w:p w14:paraId="15EC50ED" w14:textId="77777777" w:rsidR="00E25684" w:rsidRPr="00AF5520" w:rsidRDefault="00E25684" w:rsidP="00B33A64">
      <w:pPr>
        <w:spacing w:after="0"/>
        <w:ind w:left="709"/>
        <w:rPr>
          <w:rFonts w:cs="Arial"/>
          <w:color w:val="000000"/>
        </w:rPr>
      </w:pPr>
    </w:p>
    <w:p w14:paraId="25E93F7C" w14:textId="356CE709"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amendments (including clarifications, additional information, data or other material) it considers are required to make </w:t>
      </w:r>
      <w:r w:rsidR="002B2E6D">
        <w:rPr>
          <w:rFonts w:cs="Arial"/>
          <w:color w:val="000000"/>
        </w:rPr>
        <w:t>The Company</w:t>
      </w:r>
      <w:r w:rsidRPr="00AF5520">
        <w:rPr>
          <w:rFonts w:cs="Arial"/>
          <w:color w:val="000000"/>
        </w:rPr>
        <w:t xml:space="preserve"> Request for a Statement of Works effective,</w:t>
      </w:r>
    </w:p>
    <w:p w14:paraId="0035320C" w14:textId="77777777" w:rsidR="00E25684" w:rsidRPr="00AF5520" w:rsidRDefault="00E25684" w:rsidP="00B33A64">
      <w:pPr>
        <w:tabs>
          <w:tab w:val="num" w:pos="1418"/>
        </w:tabs>
        <w:spacing w:after="0"/>
        <w:ind w:left="1418" w:hanging="709"/>
        <w:rPr>
          <w:rFonts w:cs="Arial"/>
          <w:color w:val="000000"/>
        </w:rPr>
      </w:pPr>
    </w:p>
    <w:p w14:paraId="13CD9A1A" w14:textId="05588868" w:rsidR="00E25684" w:rsidRPr="00AF5520" w:rsidRDefault="00E25684" w:rsidP="00B33A64">
      <w:pPr>
        <w:spacing w:after="0"/>
        <w:ind w:left="720"/>
        <w:rPr>
          <w:color w:val="000000"/>
        </w:rPr>
      </w:pPr>
      <w:r w:rsidRPr="00AF5520">
        <w:rPr>
          <w:color w:val="000000"/>
        </w:rPr>
        <w:t xml:space="preserve">and shall otherwise use its best endeavours to liaise with and assist </w:t>
      </w:r>
      <w:r w:rsidR="002B2E6D">
        <w:rPr>
          <w:color w:val="000000"/>
        </w:rPr>
        <w:t>The Company</w:t>
      </w:r>
      <w:r w:rsidRPr="00AF5520">
        <w:rPr>
          <w:color w:val="000000"/>
        </w:rPr>
        <w:t xml:space="preserve"> (and, where reasonably requested by </w:t>
      </w:r>
      <w:r w:rsidR="002B2E6D">
        <w:rPr>
          <w:color w:val="000000"/>
        </w:rPr>
        <w:t>The Company</w:t>
      </w:r>
      <w:r w:rsidRPr="00AF5520">
        <w:rPr>
          <w:color w:val="000000"/>
        </w:rPr>
        <w:t xml:space="preserve">, any relevant third parties) so that </w:t>
      </w:r>
      <w:r w:rsidR="002B2E6D">
        <w:rPr>
          <w:color w:val="000000"/>
        </w:rPr>
        <w:t>The Company</w:t>
      </w:r>
      <w:r w:rsidRPr="00AF5520">
        <w:rPr>
          <w:color w:val="000000"/>
        </w:rPr>
        <w:t xml:space="preserve"> Request for a Statement of Works is made effective as soon as reasonably practicable.  Any dispute in relation to the effectiveness of </w:t>
      </w:r>
      <w:r w:rsidR="002B2E6D">
        <w:rPr>
          <w:color w:val="000000"/>
        </w:rPr>
        <w:t>The Company</w:t>
      </w:r>
      <w:r w:rsidRPr="00AF5520">
        <w:rPr>
          <w:color w:val="000000"/>
        </w:rPr>
        <w:t xml:space="preserve"> Request for a Statement of Works may be referred as a Dispute to the Authority in accordance with Section H, paragraph 4.1.</w:t>
      </w:r>
    </w:p>
    <w:p w14:paraId="519DA393" w14:textId="77777777" w:rsidR="00E25684" w:rsidRPr="00AF5520" w:rsidRDefault="00E25684" w:rsidP="00B33A64">
      <w:pPr>
        <w:spacing w:after="0"/>
        <w:rPr>
          <w:rFonts w:cs="Arial"/>
          <w:color w:val="000000"/>
        </w:rPr>
      </w:pPr>
    </w:p>
    <w:p w14:paraId="2799153A" w14:textId="015A1694"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Each Transmission Owner shall charge </w:t>
      </w:r>
      <w:r w:rsidR="002B2E6D">
        <w:rPr>
          <w:rFonts w:cs="Arial"/>
          <w:color w:val="000000"/>
        </w:rPr>
        <w:t>The Company</w:t>
      </w:r>
      <w:r w:rsidRPr="00AF5520">
        <w:rPr>
          <w:rFonts w:cs="Arial"/>
          <w:color w:val="000000"/>
        </w:rPr>
        <w:t xml:space="preserve"> and </w:t>
      </w:r>
      <w:r w:rsidR="002B2E6D">
        <w:rPr>
          <w:rFonts w:cs="Arial"/>
          <w:color w:val="000000"/>
        </w:rPr>
        <w:t>The Company</w:t>
      </w:r>
      <w:r w:rsidRPr="00AF5520">
        <w:rPr>
          <w:rFonts w:cs="Arial"/>
          <w:color w:val="000000"/>
        </w:rPr>
        <w:t xml:space="preserve"> shall pay Engineering Charges in relation to a </w:t>
      </w:r>
      <w:r w:rsidR="002B2E6D">
        <w:rPr>
          <w:rFonts w:cs="Arial"/>
          <w:color w:val="000000"/>
        </w:rPr>
        <w:t>The Company</w:t>
      </w:r>
      <w:r w:rsidRPr="00AF5520">
        <w:rPr>
          <w:rFonts w:cs="Arial"/>
          <w:color w:val="000000"/>
        </w:rPr>
        <w:t xml:space="preserve"> Request for a Statement of Works in accordance with Schedule Ten.</w:t>
      </w:r>
    </w:p>
    <w:p w14:paraId="36D0216C" w14:textId="77777777" w:rsidR="00E25684" w:rsidRPr="00AF5520" w:rsidRDefault="00E25684" w:rsidP="00B33A64">
      <w:pPr>
        <w:spacing w:after="0"/>
        <w:ind w:left="-11" w:hanging="709"/>
        <w:rPr>
          <w:rFonts w:cs="Arial"/>
          <w:color w:val="000000"/>
        </w:rPr>
      </w:pPr>
    </w:p>
    <w:p w14:paraId="699EED6B" w14:textId="7820DA38" w:rsidR="00E25684" w:rsidRPr="00AF5520" w:rsidRDefault="002B2E6D" w:rsidP="00B821EB">
      <w:pPr>
        <w:numPr>
          <w:ilvl w:val="1"/>
          <w:numId w:val="9"/>
        </w:numPr>
        <w:tabs>
          <w:tab w:val="clear" w:pos="338"/>
          <w:tab w:val="num" w:pos="709"/>
        </w:tabs>
        <w:spacing w:after="0"/>
        <w:ind w:left="709" w:hanging="709"/>
        <w:rPr>
          <w:rFonts w:cs="Arial"/>
          <w:color w:val="000000"/>
        </w:rPr>
      </w:pPr>
      <w:r>
        <w:rPr>
          <w:rFonts w:cs="Arial"/>
          <w:color w:val="000000"/>
        </w:rPr>
        <w:t>The Company</w:t>
      </w:r>
      <w:r w:rsidR="00E25684" w:rsidRPr="00AF5520">
        <w:rPr>
          <w:rFonts w:cs="Arial"/>
          <w:color w:val="000000"/>
        </w:rPr>
        <w:t xml:space="preserve"> shall immediately notify each other Statement of Works Party following:</w:t>
      </w:r>
    </w:p>
    <w:p w14:paraId="11072320" w14:textId="77777777" w:rsidR="00E25684" w:rsidRPr="00AF5520" w:rsidRDefault="00E25684" w:rsidP="00B33A64">
      <w:pPr>
        <w:spacing w:after="0"/>
        <w:ind w:left="-11" w:hanging="709"/>
        <w:rPr>
          <w:rFonts w:cs="Arial"/>
          <w:color w:val="000000"/>
        </w:rPr>
      </w:pPr>
    </w:p>
    <w:p w14:paraId="59DB42C3" w14:textId="5548EF7E"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any change in </w:t>
      </w:r>
      <w:r w:rsidR="002B2E6D">
        <w:rPr>
          <w:rFonts w:cs="Arial"/>
          <w:color w:val="000000"/>
        </w:rPr>
        <w:t>The Company</w:t>
      </w:r>
      <w:r w:rsidRPr="00AF5520">
        <w:rPr>
          <w:rFonts w:cs="Arial"/>
          <w:color w:val="000000"/>
        </w:rPr>
        <w:t xml:space="preserve"> Request for a Statement of Works or associated information provided to such Statement of Works Party; or</w:t>
      </w:r>
    </w:p>
    <w:p w14:paraId="4B9D1F43" w14:textId="77777777" w:rsidR="00E25684" w:rsidRPr="00AF5520" w:rsidRDefault="00E25684" w:rsidP="00B33A64">
      <w:pPr>
        <w:tabs>
          <w:tab w:val="num" w:pos="1418"/>
        </w:tabs>
        <w:spacing w:after="0"/>
        <w:ind w:left="1418" w:hanging="709"/>
        <w:rPr>
          <w:rFonts w:cs="Arial"/>
          <w:color w:val="000000"/>
        </w:rPr>
      </w:pPr>
    </w:p>
    <w:p w14:paraId="65C520CF" w14:textId="4C4641A5"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withdrawal of the relevant User Application by a User, in which case such notice shall also constitute notice of a withdrawal by </w:t>
      </w:r>
      <w:r w:rsidR="002B2E6D">
        <w:rPr>
          <w:rFonts w:cs="Arial"/>
          <w:color w:val="000000"/>
        </w:rPr>
        <w:t>The Company</w:t>
      </w:r>
      <w:r w:rsidRPr="00AF5520">
        <w:rPr>
          <w:rFonts w:cs="Arial"/>
          <w:color w:val="000000"/>
        </w:rPr>
        <w:t xml:space="preserve"> of any relevant </w:t>
      </w:r>
      <w:r w:rsidR="002B2E6D">
        <w:rPr>
          <w:rFonts w:cs="Arial"/>
          <w:color w:val="000000"/>
        </w:rPr>
        <w:t>The Company</w:t>
      </w:r>
      <w:r w:rsidRPr="00AF5520">
        <w:rPr>
          <w:rFonts w:cs="Arial"/>
          <w:color w:val="000000"/>
        </w:rPr>
        <w:t xml:space="preserve"> Request for a Statement of Works.</w:t>
      </w:r>
    </w:p>
    <w:p w14:paraId="56888C60" w14:textId="77777777" w:rsidR="00E25684" w:rsidRPr="00AF5520" w:rsidRDefault="00E25684" w:rsidP="00B33A64">
      <w:pPr>
        <w:spacing w:after="0"/>
        <w:rPr>
          <w:rFonts w:cs="Arial"/>
          <w:color w:val="000000"/>
          <w:u w:val="single"/>
        </w:rPr>
      </w:pPr>
    </w:p>
    <w:p w14:paraId="4F7E1D49" w14:textId="4C955125" w:rsidR="00E25684" w:rsidRPr="00AF5520" w:rsidRDefault="00E92F8B" w:rsidP="00B33A64">
      <w:pPr>
        <w:spacing w:after="0"/>
        <w:ind w:left="720" w:hanging="720"/>
        <w:rPr>
          <w:b/>
          <w:color w:val="000000"/>
        </w:rPr>
      </w:pPr>
      <w:r w:rsidRPr="00AF5520">
        <w:rPr>
          <w:b/>
          <w:color w:val="000000"/>
        </w:rPr>
        <w:t>2.</w:t>
      </w:r>
      <w:r w:rsidRPr="00AF5520">
        <w:rPr>
          <w:b/>
          <w:color w:val="000000"/>
        </w:rPr>
        <w:tab/>
      </w:r>
      <w:r w:rsidR="00E25684" w:rsidRPr="00AF5520">
        <w:rPr>
          <w:b/>
          <w:color w:val="000000"/>
        </w:rPr>
        <w:t xml:space="preserve">PROVISION OF STATEMENT OF WORKS PLANNING ASSUMPTIONS FOLLOWING </w:t>
      </w:r>
      <w:r w:rsidR="002B2E6D">
        <w:rPr>
          <w:b/>
          <w:color w:val="000000"/>
        </w:rPr>
        <w:t>THE COMPANY</w:t>
      </w:r>
      <w:r w:rsidR="00E25684" w:rsidRPr="00AF5520">
        <w:rPr>
          <w:b/>
          <w:color w:val="000000"/>
        </w:rPr>
        <w:t xml:space="preserve"> REQUEST FOR A STATEMENT OF WORKS</w:t>
      </w:r>
    </w:p>
    <w:p w14:paraId="34364E44" w14:textId="77777777" w:rsidR="00E25684" w:rsidRPr="00AF5520" w:rsidRDefault="00E25684" w:rsidP="00B33A64">
      <w:pPr>
        <w:spacing w:after="0"/>
        <w:ind w:left="1440" w:hanging="720"/>
        <w:rPr>
          <w:color w:val="000000"/>
        </w:rPr>
      </w:pPr>
    </w:p>
    <w:p w14:paraId="22654AE4" w14:textId="7AE1ADE6" w:rsidR="00E92F8B" w:rsidRPr="00AF5520" w:rsidRDefault="00E92F8B" w:rsidP="00B33A64">
      <w:pPr>
        <w:spacing w:after="0"/>
        <w:ind w:left="720" w:hanging="720"/>
        <w:rPr>
          <w:rFonts w:cs="Arial"/>
        </w:rPr>
      </w:pPr>
      <w:r w:rsidRPr="00AF5520">
        <w:rPr>
          <w:rFonts w:cs="Arial"/>
        </w:rPr>
        <w:t>2.1</w:t>
      </w:r>
      <w:r w:rsidRPr="00AF5520">
        <w:rPr>
          <w:rFonts w:cs="Arial"/>
        </w:rPr>
        <w:tab/>
        <w:t>I</w:t>
      </w:r>
      <w:r w:rsidR="00E25684" w:rsidRPr="00AF5520">
        <w:rPr>
          <w:rFonts w:cs="Arial"/>
        </w:rPr>
        <w:t xml:space="preserve">n addition to Planning Assumptions used for general transmission planning pursuant to Section D, Part One, paragraph 2.2, </w:t>
      </w:r>
      <w:r w:rsidR="002B2E6D">
        <w:rPr>
          <w:rFonts w:cs="Arial"/>
        </w:rPr>
        <w:t>The Company</w:t>
      </w:r>
      <w:r w:rsidR="00E25684" w:rsidRPr="00AF5520">
        <w:rPr>
          <w:rFonts w:cs="Arial"/>
        </w:rPr>
        <w:t xml:space="preserve"> may, as a consequence of a User Application for a Request for a Statement of Works, also generate a separate set of Planning Assumptions which take into account the power flows which </w:t>
      </w:r>
      <w:r w:rsidR="002B2E6D">
        <w:rPr>
          <w:rFonts w:cs="Arial"/>
        </w:rPr>
        <w:t>The Company</w:t>
      </w:r>
      <w:r w:rsidR="00E25684" w:rsidRPr="00AF5520">
        <w:rPr>
          <w:rFonts w:cs="Arial"/>
        </w:rPr>
        <w:t xml:space="preserve"> expects are likely to result from the Statement of Works Project for use by each Transmission Owner only in the preparation of a TO Statement of Works Notice (</w:t>
      </w:r>
      <w:r w:rsidR="00E25684" w:rsidRPr="00AF5520">
        <w:rPr>
          <w:rFonts w:cs="Arial"/>
          <w:b/>
          <w:bCs/>
        </w:rPr>
        <w:t>“Statement of Works Planning Assumptions”</w:t>
      </w:r>
      <w:r w:rsidR="00E25684" w:rsidRPr="00AF5520">
        <w:rPr>
          <w:rFonts w:cs="Arial"/>
        </w:rPr>
        <w:t>).</w:t>
      </w:r>
    </w:p>
    <w:p w14:paraId="22F6CB8C" w14:textId="77777777" w:rsidR="00E92F8B" w:rsidRPr="00AF5520" w:rsidRDefault="00E92F8B" w:rsidP="00B33A64">
      <w:pPr>
        <w:spacing w:after="0"/>
        <w:ind w:left="720" w:hanging="720"/>
        <w:rPr>
          <w:rFonts w:cs="Arial"/>
        </w:rPr>
      </w:pPr>
    </w:p>
    <w:p w14:paraId="70EB6E9B" w14:textId="3ED9552E" w:rsidR="00E25684" w:rsidRPr="00AF5520" w:rsidRDefault="00E92F8B" w:rsidP="00B33A64">
      <w:pPr>
        <w:spacing w:after="0"/>
        <w:ind w:left="720" w:hanging="720"/>
        <w:rPr>
          <w:rFonts w:cs="Arial"/>
          <w:color w:val="000000"/>
        </w:rPr>
      </w:pPr>
      <w:r w:rsidRPr="00AF5520">
        <w:rPr>
          <w:rFonts w:cs="Arial"/>
        </w:rPr>
        <w:lastRenderedPageBreak/>
        <w:t>2.2</w:t>
      </w:r>
      <w:r w:rsidRPr="00AF5520">
        <w:rPr>
          <w:rFonts w:cs="Arial"/>
        </w:rPr>
        <w:tab/>
      </w:r>
      <w:r w:rsidR="00E25684" w:rsidRPr="00AF5520">
        <w:rPr>
          <w:rFonts w:cs="Arial"/>
        </w:rPr>
        <w:t xml:space="preserve">If </w:t>
      </w:r>
      <w:r w:rsidR="002B2E6D">
        <w:rPr>
          <w:rFonts w:cs="Arial"/>
        </w:rPr>
        <w:t>The Company</w:t>
      </w:r>
      <w:r w:rsidR="00E25684" w:rsidRPr="00AF5520">
        <w:rPr>
          <w:rFonts w:cs="Arial"/>
        </w:rPr>
        <w:t xml:space="preserve"> generates </w:t>
      </w:r>
      <w:r w:rsidR="00E25684" w:rsidRPr="00AF5520">
        <w:rPr>
          <w:rFonts w:cs="Arial"/>
          <w:color w:val="000000"/>
        </w:rPr>
        <w:t>Statement of Works Planning Assumptions, it shall do so as soon as reasonably practicable and, in any event, within five Business Days of the User Application Date and shall:</w:t>
      </w:r>
    </w:p>
    <w:p w14:paraId="12FF2BB8" w14:textId="77777777" w:rsidR="00E25684" w:rsidRPr="00AF5520" w:rsidRDefault="00E25684" w:rsidP="00B33A64">
      <w:pPr>
        <w:spacing w:after="0"/>
        <w:rPr>
          <w:rFonts w:cs="Arial"/>
          <w:color w:val="000000"/>
        </w:rPr>
      </w:pPr>
    </w:p>
    <w:p w14:paraId="623CEB9D" w14:textId="32A58CAB" w:rsidR="00E25684" w:rsidRPr="00AF5520" w:rsidRDefault="00E92F8B" w:rsidP="00B33A64">
      <w:pPr>
        <w:tabs>
          <w:tab w:val="num" w:pos="1418"/>
        </w:tabs>
        <w:spacing w:after="0"/>
        <w:ind w:left="1440" w:hanging="731"/>
        <w:rPr>
          <w:rFonts w:cs="Arial"/>
          <w:color w:val="000000"/>
        </w:rPr>
      </w:pPr>
      <w:r w:rsidRPr="00AF5520">
        <w:rPr>
          <w:rFonts w:cs="Arial"/>
          <w:color w:val="000000"/>
        </w:rPr>
        <w:t>2.2.1</w:t>
      </w:r>
      <w:r w:rsidRPr="00AF5520">
        <w:rPr>
          <w:rFonts w:cs="Arial"/>
          <w:color w:val="000000"/>
        </w:rPr>
        <w:tab/>
      </w:r>
      <w:r w:rsidR="00E25684" w:rsidRPr="00AF5520">
        <w:rPr>
          <w:rFonts w:cs="Arial"/>
          <w:color w:val="000000"/>
        </w:rPr>
        <w:t xml:space="preserve">immediately provide to each Transmission Owner such parts of the set of Statement of Works Planning Assumptions as </w:t>
      </w:r>
      <w:r w:rsidR="002B2E6D">
        <w:rPr>
          <w:rFonts w:cs="Arial"/>
          <w:color w:val="000000"/>
        </w:rPr>
        <w:t>The Company</w:t>
      </w:r>
      <w:r w:rsidR="00E25684" w:rsidRPr="00AF5520">
        <w:rPr>
          <w:rFonts w:cs="Arial"/>
          <w:color w:val="000000"/>
        </w:rPr>
        <w:t xml:space="preserve"> reasonably determines are likely to materially affect such Transmission Owner’s Transmission System; and</w:t>
      </w:r>
    </w:p>
    <w:p w14:paraId="5627C199" w14:textId="77777777" w:rsidR="00E25684" w:rsidRPr="00AF5520" w:rsidRDefault="00E25684" w:rsidP="00B33A64">
      <w:pPr>
        <w:tabs>
          <w:tab w:val="num" w:pos="1418"/>
        </w:tabs>
        <w:spacing w:after="0"/>
        <w:ind w:left="1418" w:hanging="709"/>
        <w:rPr>
          <w:rFonts w:cs="Arial"/>
          <w:color w:val="000000"/>
        </w:rPr>
      </w:pPr>
    </w:p>
    <w:p w14:paraId="4E3AE312" w14:textId="77777777" w:rsidR="00E25684" w:rsidRPr="00AF5520" w:rsidRDefault="00E92F8B" w:rsidP="00B33A64">
      <w:pPr>
        <w:tabs>
          <w:tab w:val="num" w:pos="1418"/>
        </w:tabs>
        <w:spacing w:after="0"/>
        <w:ind w:left="1440" w:hanging="731"/>
        <w:rPr>
          <w:rFonts w:cs="Arial"/>
          <w:color w:val="000000"/>
        </w:rPr>
      </w:pPr>
      <w:r w:rsidRPr="00AF5520">
        <w:rPr>
          <w:rFonts w:cs="Arial"/>
          <w:color w:val="000000"/>
        </w:rPr>
        <w:t>2.2.2</w:t>
      </w:r>
      <w:r w:rsidRPr="00AF5520">
        <w:rPr>
          <w:rFonts w:cs="Arial"/>
          <w:color w:val="000000"/>
        </w:rPr>
        <w:tab/>
      </w:r>
      <w:r w:rsidR="00E25684" w:rsidRPr="00AF5520">
        <w:rPr>
          <w:rFonts w:cs="Arial"/>
          <w:color w:val="000000"/>
        </w:rPr>
        <w:t>at the same time as Statement of Works Planning Assumptions are provided to any Transmission Owner(s) pursuant to sub-paragraph 2.2.1, either:</w:t>
      </w:r>
    </w:p>
    <w:p w14:paraId="4426173C" w14:textId="77777777" w:rsidR="00E25684" w:rsidRPr="00AF5520" w:rsidRDefault="00E25684" w:rsidP="00B33A64">
      <w:pPr>
        <w:spacing w:after="0"/>
        <w:rPr>
          <w:rFonts w:cs="Arial"/>
          <w:color w:val="000000"/>
        </w:rPr>
      </w:pPr>
    </w:p>
    <w:p w14:paraId="04562FA5" w14:textId="1E8CAF23" w:rsidR="00E92F8B" w:rsidRPr="00AF5520" w:rsidRDefault="00E92F8B" w:rsidP="00B33A64">
      <w:pPr>
        <w:tabs>
          <w:tab w:val="num" w:pos="2127"/>
        </w:tabs>
        <w:spacing w:after="0"/>
        <w:ind w:left="2160" w:hanging="742"/>
        <w:rPr>
          <w:rFonts w:cs="Arial"/>
          <w:color w:val="000000"/>
        </w:rPr>
      </w:pPr>
      <w:r w:rsidRPr="00AF5520">
        <w:rPr>
          <w:rFonts w:cs="Arial"/>
          <w:color w:val="000000"/>
        </w:rPr>
        <w:t>2.2.2.1</w:t>
      </w:r>
      <w:r w:rsidRPr="00AF5520">
        <w:rPr>
          <w:rFonts w:cs="Arial"/>
          <w:color w:val="000000"/>
        </w:rPr>
        <w:tab/>
      </w:r>
      <w:r w:rsidR="00E25684" w:rsidRPr="00AF5520">
        <w:rPr>
          <w:rFonts w:cs="Arial"/>
          <w:color w:val="000000"/>
        </w:rPr>
        <w:t xml:space="preserve">identify </w:t>
      </w:r>
      <w:r w:rsidR="002B2E6D">
        <w:rPr>
          <w:rFonts w:cs="Arial"/>
          <w:color w:val="000000"/>
        </w:rPr>
        <w:t>The Company</w:t>
      </w:r>
      <w:r w:rsidR="00E25684" w:rsidRPr="00AF5520">
        <w:rPr>
          <w:rFonts w:cs="Arial"/>
          <w:color w:val="000000"/>
        </w:rPr>
        <w:t xml:space="preserve"> Request for a Statement of Works already submitted to such Transmission Owner under sub-paragraphs 1.1.1 or 1.1.2 to which the Statement of Works Planning Assumptions relate; or</w:t>
      </w:r>
    </w:p>
    <w:p w14:paraId="796E6E0E" w14:textId="77777777" w:rsidR="00E92F8B" w:rsidRPr="00AF5520" w:rsidRDefault="00E92F8B" w:rsidP="00B33A64">
      <w:pPr>
        <w:tabs>
          <w:tab w:val="num" w:pos="2127"/>
        </w:tabs>
        <w:spacing w:after="0"/>
        <w:ind w:left="2160" w:hanging="742"/>
        <w:rPr>
          <w:rFonts w:cs="Arial"/>
          <w:color w:val="000000"/>
        </w:rPr>
      </w:pPr>
    </w:p>
    <w:p w14:paraId="1C811A3B" w14:textId="16278E43" w:rsidR="00E25684" w:rsidRPr="00AF5520" w:rsidRDefault="00E92F8B" w:rsidP="00B33A64">
      <w:pPr>
        <w:tabs>
          <w:tab w:val="num" w:pos="2127"/>
        </w:tabs>
        <w:spacing w:after="0"/>
        <w:ind w:left="2160" w:hanging="742"/>
        <w:rPr>
          <w:rFonts w:cs="Arial"/>
          <w:color w:val="000000"/>
        </w:rPr>
      </w:pPr>
      <w:r w:rsidRPr="00AF5520">
        <w:rPr>
          <w:rFonts w:cs="Arial"/>
          <w:color w:val="000000"/>
        </w:rPr>
        <w:t>2.2.2.2</w:t>
      </w:r>
      <w:r w:rsidRPr="00AF5520">
        <w:rPr>
          <w:rFonts w:cs="Arial"/>
          <w:color w:val="000000"/>
        </w:rPr>
        <w:tab/>
      </w:r>
      <w:r w:rsidR="00E25684" w:rsidRPr="00AF5520">
        <w:rPr>
          <w:rFonts w:cs="Arial"/>
          <w:color w:val="000000"/>
        </w:rPr>
        <w:t xml:space="preserve">submit a new </w:t>
      </w:r>
      <w:r w:rsidR="002B2E6D">
        <w:rPr>
          <w:rFonts w:cs="Arial"/>
          <w:color w:val="000000"/>
        </w:rPr>
        <w:t>The Company</w:t>
      </w:r>
      <w:r w:rsidR="00E25684" w:rsidRPr="00AF5520">
        <w:rPr>
          <w:rFonts w:cs="Arial"/>
          <w:color w:val="000000"/>
        </w:rPr>
        <w:t xml:space="preserve"> Request for a Statement of Works to such Transmission Owner pursuant to sub-paragraph 1.1.3. </w:t>
      </w:r>
    </w:p>
    <w:p w14:paraId="1FD808C0" w14:textId="77777777" w:rsidR="00E25684" w:rsidRPr="00AF5520" w:rsidRDefault="00E25684" w:rsidP="00B33A64">
      <w:pPr>
        <w:spacing w:after="0"/>
        <w:rPr>
          <w:rFonts w:cs="Arial"/>
          <w:color w:val="000000"/>
        </w:rPr>
      </w:pPr>
    </w:p>
    <w:p w14:paraId="3DD473E2" w14:textId="47760617" w:rsidR="00E92F8B" w:rsidRPr="00AF5520" w:rsidRDefault="00E92F8B" w:rsidP="00B33A64">
      <w:pPr>
        <w:tabs>
          <w:tab w:val="left" w:pos="720"/>
        </w:tabs>
        <w:spacing w:after="0"/>
        <w:ind w:left="720" w:hanging="720"/>
        <w:rPr>
          <w:rFonts w:cs="Arial"/>
          <w:color w:val="000000"/>
        </w:rPr>
      </w:pPr>
      <w:r w:rsidRPr="00AF5520">
        <w:rPr>
          <w:rFonts w:cs="Arial"/>
          <w:color w:val="000000"/>
        </w:rPr>
        <w:t>2.3</w:t>
      </w:r>
      <w:r w:rsidRPr="00AF5520">
        <w:rPr>
          <w:rFonts w:cs="Arial"/>
          <w:color w:val="000000"/>
        </w:rPr>
        <w:tab/>
      </w:r>
      <w:r w:rsidR="002B2E6D">
        <w:rPr>
          <w:rFonts w:cs="Arial"/>
          <w:color w:val="000000"/>
        </w:rPr>
        <w:t>The Company</w:t>
      </w:r>
      <w:r w:rsidR="00E25684" w:rsidRPr="00AF5520">
        <w:rPr>
          <w:rFonts w:cs="Arial"/>
          <w:color w:val="000000"/>
        </w:rPr>
        <w:t xml:space="preserve"> shall notify each Transmission Owner which receives </w:t>
      </w:r>
      <w:r w:rsidR="002B2E6D">
        <w:rPr>
          <w:rFonts w:cs="Arial"/>
          <w:color w:val="000000"/>
        </w:rPr>
        <w:t>The Company</w:t>
      </w:r>
      <w:r w:rsidR="00E25684" w:rsidRPr="00AF5520">
        <w:rPr>
          <w:rFonts w:cs="Arial"/>
          <w:color w:val="000000"/>
        </w:rPr>
        <w:t xml:space="preserve"> Request for a Statement of Works as soon as reasonably practicable and, in any event, within two Business Days of the User Application Date, if it does not intend to generate a set of Statement of Works Planning Assumptions in respect of the relevant Statement of Works Project.  Following such notice the general Planning Assumptions provided to Transmission Owners pursuant to Section D, Part One, paragraph 2.2 shall be deemed to also be Statement of Works Planning Assumptions for the purposes of such Statement of Works Project.</w:t>
      </w:r>
    </w:p>
    <w:p w14:paraId="1A6E7F8B" w14:textId="77777777" w:rsidR="00E92F8B" w:rsidRPr="00AF5520" w:rsidRDefault="00E92F8B" w:rsidP="00B33A64">
      <w:pPr>
        <w:tabs>
          <w:tab w:val="left" w:pos="720"/>
        </w:tabs>
        <w:spacing w:after="0"/>
        <w:ind w:left="720" w:hanging="720"/>
        <w:rPr>
          <w:rFonts w:cs="Arial"/>
          <w:color w:val="000000"/>
        </w:rPr>
      </w:pPr>
    </w:p>
    <w:p w14:paraId="1C1FB431" w14:textId="15D48E5A" w:rsidR="00E92F8B" w:rsidRPr="00AF5520" w:rsidRDefault="00E92F8B" w:rsidP="00B33A64">
      <w:pPr>
        <w:tabs>
          <w:tab w:val="left" w:pos="720"/>
        </w:tabs>
        <w:spacing w:after="0"/>
        <w:ind w:left="720" w:hanging="720"/>
        <w:rPr>
          <w:rFonts w:cs="Arial"/>
          <w:color w:val="000000"/>
        </w:rPr>
      </w:pPr>
      <w:r w:rsidRPr="00AF5520">
        <w:rPr>
          <w:rFonts w:cs="Arial"/>
          <w:color w:val="000000"/>
        </w:rPr>
        <w:t>2.4</w:t>
      </w:r>
      <w:r w:rsidRPr="00AF5520">
        <w:rPr>
          <w:rFonts w:cs="Arial"/>
          <w:color w:val="000000"/>
        </w:rPr>
        <w:tab/>
      </w:r>
      <w:r w:rsidR="002B2E6D">
        <w:rPr>
          <w:rFonts w:cs="Arial"/>
          <w:color w:val="000000"/>
        </w:rPr>
        <w:t>The Company</w:t>
      </w:r>
      <w:r w:rsidR="00E25684" w:rsidRPr="00AF5520">
        <w:rPr>
          <w:rFonts w:cs="Arial"/>
          <w:color w:val="000000"/>
        </w:rPr>
        <w:t xml:space="preserve"> may, in its discretion, change a set of Statement of Works Planning Assumptions (including any deemed Statement of Works Planning Assumptions under paragraph 2.3) by giving notice to the relevant Transmission Owner(s), at any time up to the submission by the Transmission Owner(s) of the TO Statement of Works to which such Statement of Works Planning Assumptions apply.</w:t>
      </w:r>
    </w:p>
    <w:p w14:paraId="0750743A" w14:textId="77777777" w:rsidR="00E92F8B" w:rsidRPr="00AF5520" w:rsidRDefault="00E92F8B" w:rsidP="00B33A64">
      <w:pPr>
        <w:tabs>
          <w:tab w:val="left" w:pos="720"/>
        </w:tabs>
        <w:spacing w:after="0"/>
        <w:ind w:left="720" w:hanging="720"/>
        <w:rPr>
          <w:rFonts w:cs="Arial"/>
          <w:color w:val="000000"/>
        </w:rPr>
      </w:pPr>
    </w:p>
    <w:p w14:paraId="34877FEE" w14:textId="1665DF0D" w:rsidR="00E92F8B" w:rsidRPr="00AF5520" w:rsidRDefault="00E92F8B" w:rsidP="00B33A64">
      <w:pPr>
        <w:tabs>
          <w:tab w:val="left" w:pos="720"/>
        </w:tabs>
        <w:spacing w:after="0"/>
        <w:ind w:left="720" w:hanging="720"/>
        <w:rPr>
          <w:rFonts w:cs="Arial"/>
          <w:color w:val="000000"/>
        </w:rPr>
      </w:pPr>
      <w:r w:rsidRPr="00AF5520">
        <w:rPr>
          <w:rFonts w:cs="Arial"/>
          <w:color w:val="000000"/>
        </w:rPr>
        <w:t>2.5</w:t>
      </w:r>
      <w:r w:rsidRPr="00AF5520">
        <w:rPr>
          <w:rFonts w:cs="Arial"/>
          <w:color w:val="000000"/>
        </w:rPr>
        <w:tab/>
      </w:r>
      <w:r w:rsidR="00E25684" w:rsidRPr="00AF5520">
        <w:rPr>
          <w:rFonts w:cs="Arial"/>
          <w:color w:val="000000"/>
        </w:rPr>
        <w:t xml:space="preserve">A Transmission Owner may submit a request to </w:t>
      </w:r>
      <w:r w:rsidR="002B2E6D">
        <w:rPr>
          <w:rFonts w:cs="Arial"/>
          <w:color w:val="000000"/>
        </w:rPr>
        <w:t>The Company</w:t>
      </w:r>
      <w:r w:rsidR="00E25684" w:rsidRPr="00AF5520">
        <w:rPr>
          <w:rFonts w:cs="Arial"/>
          <w:color w:val="000000"/>
        </w:rPr>
        <w:t xml:space="preserve"> for a change to Statement of Works Planning Assumptions it has received pursuant to paragraphs 2.2 or 2.4 or which have been deemed pursuant to paragraph 2.3, provided that such request shall contain a description (in reasonable but not excessive detail) of the reason(s) for the request.</w:t>
      </w:r>
    </w:p>
    <w:p w14:paraId="4D43A367" w14:textId="77777777" w:rsidR="00E92F8B" w:rsidRPr="00AF5520" w:rsidRDefault="00E92F8B" w:rsidP="00B33A64">
      <w:pPr>
        <w:tabs>
          <w:tab w:val="left" w:pos="720"/>
        </w:tabs>
        <w:spacing w:after="0"/>
        <w:ind w:left="720" w:hanging="720"/>
        <w:rPr>
          <w:rFonts w:cs="Arial"/>
          <w:color w:val="000000"/>
        </w:rPr>
      </w:pPr>
    </w:p>
    <w:p w14:paraId="36E08D5F" w14:textId="5D2AACB8" w:rsidR="00E25684" w:rsidRPr="00AF5520" w:rsidRDefault="00E92F8B" w:rsidP="00B33A64">
      <w:pPr>
        <w:tabs>
          <w:tab w:val="left" w:pos="720"/>
        </w:tabs>
        <w:spacing w:after="0"/>
        <w:ind w:left="720" w:hanging="720"/>
        <w:rPr>
          <w:rFonts w:cs="Arial"/>
          <w:color w:val="000000"/>
        </w:rPr>
      </w:pPr>
      <w:r w:rsidRPr="00AF5520">
        <w:rPr>
          <w:rFonts w:cs="Arial"/>
          <w:color w:val="000000"/>
        </w:rPr>
        <w:t>2.6</w:t>
      </w:r>
      <w:r w:rsidRPr="00AF5520">
        <w:rPr>
          <w:rFonts w:cs="Arial"/>
          <w:color w:val="000000"/>
        </w:rPr>
        <w:tab/>
      </w:r>
      <w:r w:rsidR="00E25684" w:rsidRPr="00AF5520">
        <w:rPr>
          <w:rFonts w:cs="Arial"/>
          <w:color w:val="000000"/>
        </w:rPr>
        <w:t xml:space="preserve">If </w:t>
      </w:r>
      <w:r w:rsidR="002B2E6D">
        <w:rPr>
          <w:rFonts w:cs="Arial"/>
          <w:color w:val="000000"/>
        </w:rPr>
        <w:t>The Company</w:t>
      </w:r>
      <w:r w:rsidR="00E25684" w:rsidRPr="00AF5520">
        <w:rPr>
          <w:rFonts w:cs="Arial"/>
          <w:color w:val="000000"/>
        </w:rPr>
        <w:t xml:space="preserve"> receives a request for a change to Statement of Works Planning Assumptions pursuant to paragraph 2.5 it shall, as soon as reasonably practicable:</w:t>
      </w:r>
    </w:p>
    <w:p w14:paraId="5F9C3F04" w14:textId="77777777" w:rsidR="00E25684" w:rsidRPr="00AF5520" w:rsidRDefault="00E25684" w:rsidP="00B33A64">
      <w:pPr>
        <w:spacing w:after="0"/>
        <w:rPr>
          <w:rFonts w:cs="Arial"/>
          <w:color w:val="000000"/>
        </w:rPr>
      </w:pPr>
    </w:p>
    <w:p w14:paraId="082A5D90" w14:textId="4930F51F" w:rsidR="00E92F8B" w:rsidRPr="00AF5520" w:rsidRDefault="00E92F8B" w:rsidP="00B33A64">
      <w:pPr>
        <w:tabs>
          <w:tab w:val="left" w:pos="1440"/>
        </w:tabs>
        <w:spacing w:after="0"/>
        <w:ind w:left="1440" w:hanging="731"/>
        <w:rPr>
          <w:rFonts w:cs="Arial"/>
          <w:color w:val="000000"/>
        </w:rPr>
      </w:pPr>
      <w:r w:rsidRPr="00AF5520">
        <w:rPr>
          <w:rFonts w:cs="Arial"/>
          <w:color w:val="000000"/>
        </w:rPr>
        <w:t>2.6.1</w:t>
      </w:r>
      <w:r w:rsidRPr="00AF5520">
        <w:rPr>
          <w:rFonts w:cs="Arial"/>
          <w:color w:val="000000"/>
        </w:rPr>
        <w:tab/>
      </w:r>
      <w:r w:rsidR="00E25684" w:rsidRPr="00AF5520">
        <w:rPr>
          <w:rFonts w:cs="Arial"/>
          <w:color w:val="000000"/>
        </w:rPr>
        <w:t xml:space="preserve">notify the Transmission Owner submitting the request and any other Transmission Owner, which is likely to be materially affected by the requested change, whether or not and, where relevant, how </w:t>
      </w:r>
      <w:r w:rsidR="002B2E6D">
        <w:rPr>
          <w:rFonts w:cs="Arial"/>
          <w:color w:val="000000"/>
        </w:rPr>
        <w:t>The Company</w:t>
      </w:r>
      <w:r w:rsidR="00E25684" w:rsidRPr="00AF5520">
        <w:rPr>
          <w:rFonts w:cs="Arial"/>
          <w:color w:val="000000"/>
        </w:rPr>
        <w:t xml:space="preserve"> intends to accommodate such request; and</w:t>
      </w:r>
    </w:p>
    <w:p w14:paraId="5C54205F" w14:textId="77777777" w:rsidR="00E92F8B" w:rsidRPr="00AF5520" w:rsidRDefault="00E92F8B" w:rsidP="00B33A64">
      <w:pPr>
        <w:tabs>
          <w:tab w:val="left" w:pos="1440"/>
        </w:tabs>
        <w:spacing w:after="0"/>
        <w:ind w:left="1440" w:hanging="731"/>
        <w:rPr>
          <w:rFonts w:cs="Arial"/>
          <w:color w:val="000000"/>
        </w:rPr>
      </w:pPr>
    </w:p>
    <w:p w14:paraId="226ACC28" w14:textId="77777777" w:rsidR="00E25684" w:rsidRPr="00AF5520" w:rsidRDefault="00E92F8B" w:rsidP="00B33A64">
      <w:pPr>
        <w:tabs>
          <w:tab w:val="left" w:pos="1440"/>
        </w:tabs>
        <w:spacing w:after="0"/>
        <w:ind w:left="1440" w:hanging="731"/>
        <w:rPr>
          <w:rFonts w:cs="Arial"/>
          <w:color w:val="000000"/>
        </w:rPr>
      </w:pPr>
      <w:r w:rsidRPr="00AF5520">
        <w:rPr>
          <w:rFonts w:cs="Arial"/>
          <w:color w:val="000000"/>
        </w:rPr>
        <w:lastRenderedPageBreak/>
        <w:t>2.6.2</w:t>
      </w:r>
      <w:r w:rsidRPr="00AF5520">
        <w:rPr>
          <w:rFonts w:cs="Arial"/>
          <w:color w:val="000000"/>
        </w:rPr>
        <w:tab/>
      </w:r>
      <w:r w:rsidR="00E25684" w:rsidRPr="00AF5520">
        <w:rPr>
          <w:rFonts w:cs="Arial"/>
          <w:color w:val="000000"/>
        </w:rPr>
        <w:t>where relevant, change and re-issue such Statement of Works Planning Assumptions accordingly.</w:t>
      </w:r>
    </w:p>
    <w:p w14:paraId="7626E6BB" w14:textId="77777777" w:rsidR="00E25684" w:rsidRPr="00AF5520" w:rsidRDefault="00E25684" w:rsidP="00B33A64">
      <w:pPr>
        <w:spacing w:after="0"/>
        <w:rPr>
          <w:rFonts w:cs="Arial"/>
          <w:color w:val="000000"/>
        </w:rPr>
      </w:pPr>
    </w:p>
    <w:p w14:paraId="4D6E89B8" w14:textId="77777777" w:rsidR="00E25684" w:rsidRPr="00AF5520" w:rsidRDefault="00E92F8B" w:rsidP="00B33A64">
      <w:pPr>
        <w:tabs>
          <w:tab w:val="left" w:pos="720"/>
        </w:tabs>
        <w:spacing w:after="0"/>
        <w:ind w:left="720" w:hanging="720"/>
        <w:rPr>
          <w:rFonts w:cs="Arial"/>
          <w:color w:val="000000"/>
        </w:rPr>
      </w:pPr>
      <w:r w:rsidRPr="00AF5520">
        <w:rPr>
          <w:rFonts w:cs="Arial"/>
          <w:color w:val="000000"/>
        </w:rPr>
        <w:t>2.7</w:t>
      </w:r>
      <w:r w:rsidRPr="00AF5520">
        <w:rPr>
          <w:rFonts w:cs="Arial"/>
          <w:color w:val="000000"/>
        </w:rPr>
        <w:tab/>
      </w:r>
      <w:r w:rsidR="00E25684" w:rsidRPr="00AF5520">
        <w:rPr>
          <w:rFonts w:cs="Arial"/>
          <w:color w:val="000000"/>
        </w:rPr>
        <w:t>A Transmission Owner may refer to the Authority as a Dispute in accordance with Section H, paragraph 4.1:</w:t>
      </w:r>
    </w:p>
    <w:p w14:paraId="24A6465D" w14:textId="77777777" w:rsidR="00E25684" w:rsidRPr="00AF5520" w:rsidRDefault="00E25684" w:rsidP="00B33A64">
      <w:pPr>
        <w:spacing w:after="0"/>
        <w:rPr>
          <w:rFonts w:cs="Arial"/>
          <w:color w:val="000000"/>
        </w:rPr>
      </w:pPr>
    </w:p>
    <w:p w14:paraId="19E6348E" w14:textId="76387DC6" w:rsidR="00E25684" w:rsidRPr="00AF5520" w:rsidRDefault="00E92F8B" w:rsidP="00B33A64">
      <w:pPr>
        <w:tabs>
          <w:tab w:val="num" w:pos="1418"/>
        </w:tabs>
        <w:spacing w:after="0"/>
        <w:ind w:left="709"/>
        <w:rPr>
          <w:rFonts w:cs="Arial"/>
          <w:color w:val="000000"/>
        </w:rPr>
      </w:pPr>
      <w:r w:rsidRPr="00AF5520">
        <w:rPr>
          <w:rFonts w:cs="Arial"/>
          <w:color w:val="000000"/>
        </w:rPr>
        <w:t>2.7.1</w:t>
      </w:r>
      <w:r w:rsidRPr="00AF5520">
        <w:rPr>
          <w:rFonts w:cs="Arial"/>
          <w:color w:val="000000"/>
        </w:rPr>
        <w:tab/>
      </w:r>
      <w:r w:rsidR="00E25684" w:rsidRPr="00AF5520">
        <w:rPr>
          <w:rFonts w:cs="Arial"/>
          <w:color w:val="000000"/>
        </w:rPr>
        <w:t xml:space="preserve">any notice received from </w:t>
      </w:r>
      <w:r w:rsidR="002B2E6D">
        <w:rPr>
          <w:rFonts w:cs="Arial"/>
          <w:color w:val="000000"/>
        </w:rPr>
        <w:t>The Company</w:t>
      </w:r>
      <w:r w:rsidR="00E25684" w:rsidRPr="00AF5520">
        <w:rPr>
          <w:rFonts w:cs="Arial"/>
          <w:color w:val="000000"/>
        </w:rPr>
        <w:t xml:space="preserve"> under 2.6.1; or</w:t>
      </w:r>
    </w:p>
    <w:p w14:paraId="2F7AEC1A" w14:textId="77777777" w:rsidR="00E25684" w:rsidRPr="00AF5520" w:rsidRDefault="00E25684" w:rsidP="00B33A64">
      <w:pPr>
        <w:tabs>
          <w:tab w:val="num" w:pos="1418"/>
        </w:tabs>
        <w:spacing w:after="0"/>
        <w:ind w:left="1418" w:hanging="709"/>
        <w:rPr>
          <w:rFonts w:cs="Arial"/>
          <w:color w:val="000000"/>
        </w:rPr>
      </w:pPr>
    </w:p>
    <w:p w14:paraId="19C063FC" w14:textId="703E1B20" w:rsidR="00E25684" w:rsidRPr="00AF5520" w:rsidRDefault="00E92F8B" w:rsidP="00B33A64">
      <w:pPr>
        <w:tabs>
          <w:tab w:val="num" w:pos="1418"/>
        </w:tabs>
        <w:spacing w:after="0"/>
        <w:ind w:left="1440" w:hanging="731"/>
        <w:rPr>
          <w:rFonts w:cs="Arial"/>
          <w:color w:val="000000"/>
        </w:rPr>
      </w:pPr>
      <w:r w:rsidRPr="00AF5520">
        <w:rPr>
          <w:rFonts w:cs="Arial"/>
          <w:color w:val="000000"/>
        </w:rPr>
        <w:t>2.7.</w:t>
      </w:r>
      <w:r w:rsidR="005E2A30" w:rsidRPr="00AF5520">
        <w:rPr>
          <w:rFonts w:cs="Arial"/>
          <w:color w:val="000000"/>
        </w:rPr>
        <w:t>2</w:t>
      </w:r>
      <w:r w:rsidRPr="00AF5520">
        <w:rPr>
          <w:rFonts w:cs="Arial"/>
          <w:color w:val="000000"/>
        </w:rPr>
        <w:tab/>
      </w:r>
      <w:r w:rsidR="00E25684" w:rsidRPr="00AF5520">
        <w:rPr>
          <w:rFonts w:cs="Arial"/>
          <w:color w:val="000000"/>
        </w:rPr>
        <w:t xml:space="preserve">any failure by </w:t>
      </w:r>
      <w:r w:rsidR="002B2E6D">
        <w:rPr>
          <w:rFonts w:cs="Arial"/>
          <w:color w:val="000000"/>
        </w:rPr>
        <w:t>The Company</w:t>
      </w:r>
      <w:r w:rsidR="00E25684" w:rsidRPr="00AF5520">
        <w:rPr>
          <w:rFonts w:cs="Arial"/>
          <w:color w:val="000000"/>
        </w:rPr>
        <w:t xml:space="preserve"> to respond to a request made by such Transmission Owner under paragraph 2.5 within a reasonable period of time, </w:t>
      </w:r>
      <w:proofErr w:type="gramStart"/>
      <w:r w:rsidR="00E25684" w:rsidRPr="00AF5520">
        <w:rPr>
          <w:rFonts w:cs="Arial"/>
          <w:color w:val="000000"/>
        </w:rPr>
        <w:t>taking into account</w:t>
      </w:r>
      <w:proofErr w:type="gramEnd"/>
      <w:r w:rsidR="00E25684" w:rsidRPr="00AF5520">
        <w:rPr>
          <w:rFonts w:cs="Arial"/>
          <w:color w:val="000000"/>
        </w:rPr>
        <w:t xml:space="preserve"> the nature, complexity and urgency of the request. </w:t>
      </w:r>
    </w:p>
    <w:p w14:paraId="04C8796A" w14:textId="77777777" w:rsidR="00E25684" w:rsidRPr="00AF5520" w:rsidRDefault="00E25684" w:rsidP="00B33A64">
      <w:pPr>
        <w:spacing w:after="0"/>
        <w:rPr>
          <w:rFonts w:cs="Arial"/>
          <w:color w:val="000000"/>
        </w:rPr>
      </w:pPr>
    </w:p>
    <w:p w14:paraId="19E69A32" w14:textId="308F35C5" w:rsidR="00E25684" w:rsidRPr="00AF5520" w:rsidRDefault="00E25684" w:rsidP="00B33A64">
      <w:pPr>
        <w:spacing w:after="0"/>
        <w:ind w:left="709" w:hanging="709"/>
        <w:rPr>
          <w:rFonts w:cs="Arial"/>
          <w:color w:val="000000"/>
        </w:rPr>
      </w:pPr>
      <w:r w:rsidRPr="00AF5520">
        <w:rPr>
          <w:rFonts w:cs="Arial"/>
          <w:color w:val="000000"/>
        </w:rPr>
        <w:t>2.</w:t>
      </w:r>
      <w:r w:rsidR="00E92F8B" w:rsidRPr="00AF5520">
        <w:rPr>
          <w:rFonts w:cs="Arial"/>
          <w:color w:val="000000"/>
        </w:rPr>
        <w:t>8</w:t>
      </w:r>
      <w:r w:rsidR="00E92F8B" w:rsidRPr="00AF5520">
        <w:rPr>
          <w:rFonts w:cs="Arial"/>
          <w:color w:val="000000"/>
        </w:rPr>
        <w:tab/>
      </w:r>
      <w:r w:rsidRPr="00AF5520">
        <w:rPr>
          <w:rFonts w:cs="Arial"/>
          <w:color w:val="000000"/>
        </w:rPr>
        <w:t xml:space="preserve">Notwithstanding any request submitted by a Transmission Owner pursuant to paragraph 2.5 above, each Transmission Owner shall continue to take account the Statement of Works Planning Assumptions provided by </w:t>
      </w:r>
      <w:r w:rsidR="002B2E6D">
        <w:rPr>
          <w:rFonts w:cs="Arial"/>
          <w:color w:val="000000"/>
        </w:rPr>
        <w:t>The Company</w:t>
      </w:r>
      <w:r w:rsidRPr="00AF5520">
        <w:rPr>
          <w:rFonts w:cs="Arial"/>
          <w:color w:val="000000"/>
        </w:rPr>
        <w:t xml:space="preserve"> pursuant to sub-paragraph 1.1.3 (or deemed pursuant to paragraph 2.3), for the purposes of paragraph 3.3 of this Section D, Part Four, subject to any subsequent changes made to such Statement of Works Planning Assumptions by </w:t>
      </w:r>
      <w:r w:rsidR="002B2E6D">
        <w:rPr>
          <w:rFonts w:cs="Arial"/>
          <w:color w:val="000000"/>
        </w:rPr>
        <w:t>The Company</w:t>
      </w:r>
      <w:r w:rsidRPr="00AF5520">
        <w:rPr>
          <w:rFonts w:cs="Arial"/>
          <w:color w:val="000000"/>
        </w:rPr>
        <w:t xml:space="preserve"> under paragraphs 2.4 or 2.6 or any determination of a Dispute referred to the Authority pursuant to paragraph 2.7.</w:t>
      </w:r>
    </w:p>
    <w:p w14:paraId="3EB63CF7" w14:textId="77777777" w:rsidR="00E25684" w:rsidRPr="00AF5520" w:rsidRDefault="00E25684" w:rsidP="00B33A64">
      <w:pPr>
        <w:spacing w:after="0"/>
        <w:rPr>
          <w:rFonts w:cs="Arial"/>
          <w:color w:val="000000"/>
        </w:rPr>
      </w:pPr>
    </w:p>
    <w:p w14:paraId="704DB089" w14:textId="77777777" w:rsidR="00E25684" w:rsidRPr="00AF5520" w:rsidRDefault="00E25684" w:rsidP="00B33A64">
      <w:pPr>
        <w:spacing w:after="0"/>
        <w:ind w:left="709" w:hanging="709"/>
        <w:rPr>
          <w:rFonts w:cs="Arial"/>
        </w:rPr>
      </w:pPr>
      <w:r w:rsidRPr="00AF5520">
        <w:rPr>
          <w:rFonts w:cs="Arial"/>
          <w:color w:val="000000"/>
        </w:rPr>
        <w:t>2.</w:t>
      </w:r>
      <w:r w:rsidR="00E92F8B" w:rsidRPr="00AF5520">
        <w:rPr>
          <w:rFonts w:cs="Arial"/>
          <w:color w:val="000000"/>
        </w:rPr>
        <w:t>9</w:t>
      </w:r>
      <w:r w:rsidRPr="00AF5520">
        <w:rPr>
          <w:rFonts w:cs="Arial"/>
          <w:color w:val="000000"/>
        </w:rPr>
        <w:tab/>
        <w:t>For the avoidance of doubt, any change made to Statement of Works Planning Assumptions pursuant to paragraphs 2.4 or 2.6 shall change the existing set of Statement</w:t>
      </w:r>
      <w:r w:rsidRPr="00AF5520">
        <w:rPr>
          <w:rFonts w:cs="Arial"/>
          <w:color w:val="FF0000"/>
        </w:rPr>
        <w:t xml:space="preserve"> </w:t>
      </w:r>
      <w:r w:rsidRPr="00AF5520">
        <w:rPr>
          <w:rFonts w:cs="Arial"/>
        </w:rPr>
        <w:t>of Works Planning Assumptions and shall not constitute a separate set of Statement of Works Planning Assumptions.</w:t>
      </w:r>
    </w:p>
    <w:p w14:paraId="6F7A6BAE" w14:textId="77777777" w:rsidR="00E25684" w:rsidRPr="00AF5520" w:rsidRDefault="00E25684" w:rsidP="00B33A64">
      <w:pPr>
        <w:spacing w:after="0"/>
        <w:rPr>
          <w:rFonts w:cs="Arial"/>
        </w:rPr>
      </w:pPr>
    </w:p>
    <w:p w14:paraId="4681F26A" w14:textId="010E8F40" w:rsidR="00E25684" w:rsidRPr="00AF5520" w:rsidRDefault="00E25684" w:rsidP="00B33A64">
      <w:pPr>
        <w:spacing w:after="0"/>
        <w:ind w:left="709" w:hanging="709"/>
        <w:rPr>
          <w:rFonts w:cs="Arial"/>
        </w:rPr>
      </w:pPr>
      <w:r w:rsidRPr="00AF5520">
        <w:rPr>
          <w:rFonts w:cs="Arial"/>
        </w:rPr>
        <w:t>2.1</w:t>
      </w:r>
      <w:r w:rsidR="00E92F8B" w:rsidRPr="00AF5520">
        <w:rPr>
          <w:rFonts w:cs="Arial"/>
        </w:rPr>
        <w:t>0</w:t>
      </w:r>
      <w:r w:rsidRPr="00AF5520">
        <w:rPr>
          <w:rFonts w:cs="Arial"/>
        </w:rPr>
        <w:tab/>
      </w:r>
      <w:r w:rsidR="002B2E6D">
        <w:rPr>
          <w:rFonts w:cs="Arial"/>
        </w:rPr>
        <w:t>The Company</w:t>
      </w:r>
      <w:r w:rsidRPr="00AF5520">
        <w:rPr>
          <w:rFonts w:cs="Arial"/>
        </w:rPr>
        <w:t xml:space="preserve"> shall act in accordance with Good Industry Practice in deciding whether to generate any set of Statement of Works Planning Assumptions and, where relevant, in generating or modifying such Statement of Works Planning Assumptions pursuant to this paragraph 2.</w:t>
      </w:r>
    </w:p>
    <w:p w14:paraId="023D9E42" w14:textId="77777777" w:rsidR="00E25684" w:rsidRPr="00AF5520" w:rsidRDefault="00E25684" w:rsidP="00B33A64">
      <w:pPr>
        <w:spacing w:after="0"/>
        <w:rPr>
          <w:rFonts w:cs="Arial"/>
          <w:color w:val="000000"/>
          <w:u w:val="single"/>
        </w:rPr>
      </w:pPr>
    </w:p>
    <w:p w14:paraId="10ED03F9" w14:textId="77777777"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STATEMENT OF WORKS NOTICE </w:t>
      </w:r>
    </w:p>
    <w:p w14:paraId="6FBE3190" w14:textId="77777777" w:rsidR="00E25684" w:rsidRPr="00AF5520" w:rsidRDefault="00E25684" w:rsidP="00B33A64">
      <w:pPr>
        <w:spacing w:after="0"/>
        <w:rPr>
          <w:rFonts w:cs="Arial"/>
          <w:color w:val="000000"/>
          <w:u w:val="single"/>
        </w:rPr>
      </w:pPr>
    </w:p>
    <w:p w14:paraId="6E804471" w14:textId="7F50D62A"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Request for a Statement of Works shall notify </w:t>
      </w:r>
      <w:r w:rsidR="002B2E6D">
        <w:rPr>
          <w:rFonts w:cs="Arial"/>
          <w:color w:val="000000"/>
        </w:rPr>
        <w:t>The Company</w:t>
      </w:r>
      <w:r w:rsidRPr="00AF5520">
        <w:rPr>
          <w:rFonts w:cs="Arial"/>
          <w:color w:val="000000"/>
        </w:rPr>
        <w:t xml:space="preserve"> in accordance with paragraph 3.2 whether or not such Transmission Owner requires Transmission Construction Works to be undertaken in respect of a Statement of Works Project (such notice to be referred to as a </w:t>
      </w:r>
      <w:r w:rsidRPr="00AF5520">
        <w:rPr>
          <w:rFonts w:cs="Arial"/>
          <w:b/>
          <w:bCs/>
          <w:color w:val="000000"/>
        </w:rPr>
        <w:t>“TO Statement of Works Notice”</w:t>
      </w:r>
      <w:r w:rsidRPr="00AF5520">
        <w:rPr>
          <w:rFonts w:cs="Arial"/>
          <w:color w:val="000000"/>
        </w:rPr>
        <w:t xml:space="preserve">).  Where the TO Statement of Works Notice specifies that Transmission Construction Works are required, then, at any time within the period referred to </w:t>
      </w:r>
      <w:proofErr w:type="spellStart"/>
      <w:r w:rsidRPr="00AF5520">
        <w:rPr>
          <w:rFonts w:cs="Arial"/>
          <w:color w:val="000000"/>
        </w:rPr>
        <w:t>at</w:t>
      </w:r>
      <w:proofErr w:type="spellEnd"/>
      <w:r w:rsidRPr="00AF5520">
        <w:rPr>
          <w:rFonts w:cs="Arial"/>
          <w:color w:val="000000"/>
        </w:rPr>
        <w:t xml:space="preserve"> paragraph 3.6, </w:t>
      </w:r>
      <w:r w:rsidR="002B2E6D">
        <w:rPr>
          <w:rFonts w:cs="Arial"/>
          <w:color w:val="000000"/>
        </w:rPr>
        <w:t>The Company</w:t>
      </w:r>
      <w:r w:rsidRPr="00AF5520">
        <w:rPr>
          <w:rFonts w:cs="Arial"/>
          <w:color w:val="000000"/>
        </w:rPr>
        <w:t xml:space="preserve"> may submit to the Transmission Owner </w:t>
      </w:r>
      <w:r w:rsidR="002B2E6D">
        <w:rPr>
          <w:rFonts w:cs="Arial"/>
          <w:color w:val="000000"/>
        </w:rPr>
        <w:t>The Company</w:t>
      </w:r>
      <w:r w:rsidRPr="00AF5520">
        <w:rPr>
          <w:rFonts w:cs="Arial"/>
          <w:color w:val="000000"/>
        </w:rPr>
        <w:t xml:space="preserve"> Modification Application.  Where the TO Statement of Works Notice specifies that Transmission Construction Works are not required it 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49CE88E1" w14:textId="77777777" w:rsidR="00E25684" w:rsidRPr="00AF5520" w:rsidRDefault="00E25684" w:rsidP="00B33A64">
      <w:pPr>
        <w:spacing w:after="0"/>
        <w:rPr>
          <w:rFonts w:cs="Arial"/>
          <w:color w:val="FF0000"/>
        </w:rPr>
      </w:pPr>
    </w:p>
    <w:p w14:paraId="1365F3E3" w14:textId="77777777" w:rsidR="00E25684" w:rsidRPr="00AF5520" w:rsidRDefault="00E25684" w:rsidP="00B33A64">
      <w:pPr>
        <w:spacing w:after="0"/>
        <w:ind w:left="709" w:hanging="709"/>
        <w:rPr>
          <w:rFonts w:cs="Arial"/>
        </w:rPr>
      </w:pPr>
      <w:r w:rsidRPr="00AF5520">
        <w:rPr>
          <w:rFonts w:cs="Arial"/>
        </w:rPr>
        <w:t>3.2</w:t>
      </w:r>
      <w:r w:rsidRPr="00AF5520">
        <w:rPr>
          <w:rFonts w:cs="Arial"/>
        </w:rPr>
        <w:tab/>
        <w:t>A Transmission Owner shall submit a TO Statement of Works Notice as soon as reasonably practicable but, in any event, on or before the later of:</w:t>
      </w:r>
    </w:p>
    <w:p w14:paraId="4949FE44" w14:textId="77777777" w:rsidR="00E25684" w:rsidRPr="00AF5520" w:rsidRDefault="00E25684" w:rsidP="00B33A64">
      <w:pPr>
        <w:spacing w:after="0"/>
        <w:rPr>
          <w:rFonts w:cs="Arial"/>
        </w:rPr>
      </w:pPr>
    </w:p>
    <w:p w14:paraId="36AC5663" w14:textId="19E18669" w:rsidR="00E25684" w:rsidRPr="00AF5520" w:rsidRDefault="00E25684" w:rsidP="00B33A64">
      <w:pPr>
        <w:spacing w:after="0"/>
        <w:ind w:left="1418" w:hanging="709"/>
        <w:rPr>
          <w:rFonts w:cs="Arial"/>
        </w:rPr>
      </w:pPr>
      <w:r w:rsidRPr="00AF5520">
        <w:rPr>
          <w:rFonts w:cs="Arial"/>
        </w:rPr>
        <w:t>3.2.1</w:t>
      </w:r>
      <w:r w:rsidRPr="00AF5520">
        <w:rPr>
          <w:rFonts w:cs="Arial"/>
        </w:rPr>
        <w:tab/>
        <w:t xml:space="preserve">twenty-five calendar days less one Business Day after </w:t>
      </w:r>
      <w:r w:rsidR="002B2E6D">
        <w:rPr>
          <w:rFonts w:cs="Arial"/>
        </w:rPr>
        <w:t>The Company</w:t>
      </w:r>
      <w:r w:rsidRPr="00AF5520">
        <w:rPr>
          <w:rFonts w:cs="Arial"/>
        </w:rPr>
        <w:t xml:space="preserve"> Application Date; and</w:t>
      </w:r>
    </w:p>
    <w:p w14:paraId="0C7AEC16" w14:textId="77777777" w:rsidR="00E25684" w:rsidRPr="00AF5520" w:rsidRDefault="00E25684" w:rsidP="00B33A64">
      <w:pPr>
        <w:spacing w:after="0"/>
        <w:ind w:left="709"/>
        <w:rPr>
          <w:rFonts w:cs="Arial"/>
        </w:rPr>
      </w:pPr>
    </w:p>
    <w:p w14:paraId="62BFAC7B" w14:textId="77777777" w:rsidR="00E25684" w:rsidRPr="00AF5520" w:rsidRDefault="00E25684" w:rsidP="00B33A64">
      <w:pPr>
        <w:spacing w:after="0"/>
        <w:ind w:left="1418" w:hanging="709"/>
        <w:rPr>
          <w:rFonts w:cs="Arial"/>
        </w:rPr>
      </w:pPr>
      <w:r w:rsidRPr="00AF5520">
        <w:rPr>
          <w:rFonts w:cs="Arial"/>
        </w:rPr>
        <w:t>3.2.2</w:t>
      </w:r>
      <w:r w:rsidRPr="00AF5520">
        <w:rPr>
          <w:rFonts w:cs="Arial"/>
        </w:rPr>
        <w:tab/>
        <w:t xml:space="preserve">twenty-three calendar days less one Business Day after the Statement of Works Assumptions Date.   </w:t>
      </w:r>
    </w:p>
    <w:p w14:paraId="6E48D621" w14:textId="77777777" w:rsidR="00E25684" w:rsidRPr="00AF5520" w:rsidRDefault="00E25684" w:rsidP="00B33A64">
      <w:pPr>
        <w:spacing w:after="0"/>
        <w:rPr>
          <w:rFonts w:cs="Arial"/>
        </w:rPr>
      </w:pPr>
    </w:p>
    <w:p w14:paraId="7B4B9BF5" w14:textId="7BEE31EC"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14:paraId="1EAAFC78" w14:textId="77777777" w:rsidR="00E25684" w:rsidRPr="00AF5520" w:rsidRDefault="00E25684" w:rsidP="00B33A64">
      <w:pPr>
        <w:spacing w:after="0"/>
        <w:rPr>
          <w:rFonts w:cs="Arial"/>
        </w:rPr>
      </w:pPr>
    </w:p>
    <w:p w14:paraId="20A441D1" w14:textId="77777777" w:rsidR="00E25684" w:rsidRPr="00AF5520" w:rsidRDefault="00E25684" w:rsidP="00B33A64">
      <w:pPr>
        <w:spacing w:after="0"/>
        <w:ind w:left="1418" w:hanging="709"/>
        <w:rPr>
          <w:rFonts w:cs="Arial"/>
        </w:rPr>
      </w:pPr>
      <w:r w:rsidRPr="00AF5520">
        <w:rPr>
          <w:rFonts w:cs="Arial"/>
        </w:rPr>
        <w:t>3.3.1</w:t>
      </w:r>
      <w:r w:rsidRPr="00AF5520">
        <w:rPr>
          <w:rFonts w:cs="Arial"/>
        </w:rPr>
        <w:tab/>
        <w:t>that a Transmission Owner does not require Transmission Construction Works to be undertaken in respect of a Statement of Works Project; or</w:t>
      </w:r>
    </w:p>
    <w:p w14:paraId="587DA792" w14:textId="77777777" w:rsidR="00E25684" w:rsidRPr="00AF5520" w:rsidRDefault="00E25684" w:rsidP="00B33A64">
      <w:pPr>
        <w:tabs>
          <w:tab w:val="num" w:pos="1418"/>
        </w:tabs>
        <w:spacing w:after="0"/>
        <w:ind w:left="1418" w:hanging="709"/>
        <w:rPr>
          <w:rFonts w:cs="Arial"/>
        </w:rPr>
      </w:pPr>
    </w:p>
    <w:p w14:paraId="6792722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7832A533" w14:textId="77777777" w:rsidR="00E25684" w:rsidRPr="00AF5520" w:rsidRDefault="00E25684" w:rsidP="00B33A64">
      <w:pPr>
        <w:spacing w:after="0"/>
        <w:rPr>
          <w:rFonts w:cs="Arial"/>
        </w:rPr>
      </w:pPr>
    </w:p>
    <w:p w14:paraId="49F87D9A" w14:textId="77777777" w:rsidR="00E25684" w:rsidRPr="00AF5520" w:rsidRDefault="00E25684" w:rsidP="00B33A64">
      <w:pPr>
        <w:spacing w:after="0"/>
        <w:ind w:left="709" w:hanging="709"/>
        <w:rPr>
          <w:rFonts w:cs="Arial"/>
        </w:rPr>
      </w:pPr>
      <w:r w:rsidRPr="00AF5520">
        <w:rPr>
          <w:rFonts w:cs="Arial"/>
        </w:rPr>
        <w:t>3.4</w:t>
      </w:r>
      <w:r w:rsidRPr="00AF5520">
        <w:rPr>
          <w:rFonts w:cs="Arial"/>
        </w:rPr>
        <w:tab/>
        <w:t>A Transmission Owner shall prepare each TO Statement of Works Notice so that, if the Statement of Works Project 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p>
    <w:p w14:paraId="5CF76252" w14:textId="77777777" w:rsidR="00E25684" w:rsidRPr="00AF5520" w:rsidRDefault="00E25684" w:rsidP="00B33A64">
      <w:pPr>
        <w:spacing w:after="0"/>
        <w:rPr>
          <w:rFonts w:cs="Arial"/>
        </w:rPr>
      </w:pPr>
    </w:p>
    <w:p w14:paraId="1983DAC7" w14:textId="77777777" w:rsidR="00E25684" w:rsidRPr="00AF5520" w:rsidRDefault="00E25684" w:rsidP="00B33A64">
      <w:pPr>
        <w:spacing w:after="0"/>
        <w:ind w:left="1418" w:hanging="709"/>
        <w:rPr>
          <w:rFonts w:cs="Arial"/>
        </w:rPr>
      </w:pPr>
      <w:r w:rsidRPr="00AF5520">
        <w:rPr>
          <w:rFonts w:cs="Arial"/>
        </w:rPr>
        <w:t>3.4.1</w:t>
      </w:r>
      <w:r w:rsidRPr="00AF5520">
        <w:rPr>
          <w:rFonts w:cs="Arial"/>
        </w:rPr>
        <w:tab/>
        <w:t>for the purpose of Part One, paragraph 2.2, such Transmission Owner shall take into account Statement of Works Planning Assumptions provided to it under paragraph 2 (as modified or updated pursuant to paragraphs 2.4 or 2.6) in respect of the Statement of Works Project in the place of any other Planning Assumptions; and</w:t>
      </w:r>
    </w:p>
    <w:p w14:paraId="726CC8D9" w14:textId="77777777" w:rsidR="00E25684" w:rsidRPr="00AF5520" w:rsidRDefault="00E25684" w:rsidP="00B33A64">
      <w:pPr>
        <w:tabs>
          <w:tab w:val="num" w:pos="1418"/>
        </w:tabs>
        <w:spacing w:after="0"/>
        <w:ind w:left="1418" w:hanging="709"/>
        <w:rPr>
          <w:rFonts w:cs="Arial"/>
        </w:rPr>
      </w:pPr>
    </w:p>
    <w:p w14:paraId="526234C0" w14:textId="60D34A28" w:rsidR="00E25684" w:rsidRPr="00AF5520" w:rsidRDefault="00E25684" w:rsidP="00B33A64">
      <w:pPr>
        <w:spacing w:after="0"/>
        <w:ind w:left="1418" w:hanging="709"/>
      </w:pPr>
      <w:r w:rsidRPr="00AF5520">
        <w:t>3.4.2</w:t>
      </w:r>
      <w:r w:rsidRPr="00AF5520">
        <w:tab/>
        <w:t xml:space="preserve">the technical design and operational criteria for the Relevant Connection Site shall be as set out in </w:t>
      </w:r>
      <w:r w:rsidR="002B2E6D">
        <w:t>The Company</w:t>
      </w:r>
      <w:r w:rsidRPr="00AF5520">
        <w:t xml:space="preserve"> Request for a Statement of Works together with any site-specific information set out in the TO Statement of Works Notice.   </w:t>
      </w:r>
    </w:p>
    <w:p w14:paraId="1C8E96C6" w14:textId="77777777" w:rsidR="00E25684" w:rsidRPr="00AF5520" w:rsidRDefault="00E25684" w:rsidP="00B33A64">
      <w:pPr>
        <w:spacing w:after="0"/>
        <w:rPr>
          <w:rFonts w:cs="Arial"/>
        </w:rPr>
      </w:pPr>
    </w:p>
    <w:p w14:paraId="253AE86C" w14:textId="7992BD43" w:rsidR="00E25684" w:rsidRPr="00AF5520" w:rsidRDefault="00E25684" w:rsidP="00B33A64">
      <w:pPr>
        <w:spacing w:after="0"/>
        <w:ind w:left="709" w:hanging="709"/>
        <w:rPr>
          <w:rFonts w:cs="Arial"/>
        </w:rPr>
      </w:pPr>
      <w:r w:rsidRPr="00AF5520">
        <w:rPr>
          <w:rFonts w:cs="Arial"/>
        </w:rPr>
        <w:t>3.5</w:t>
      </w:r>
      <w:r w:rsidRPr="00AF5520">
        <w:rPr>
          <w:rFonts w:cs="Arial"/>
        </w:rPr>
        <w:tab/>
        <w:t xml:space="preserve">In the event that </w:t>
      </w:r>
      <w:r w:rsidR="002B2E6D">
        <w:rPr>
          <w:rFonts w:cs="Arial"/>
        </w:rPr>
        <w:t>The Company</w:t>
      </w:r>
      <w:r w:rsidRPr="00AF5520">
        <w:rPr>
          <w:rFonts w:cs="Arial"/>
        </w:rPr>
        <w:t xml:space="preserve"> modifies Statement of Works Planning Assumptions after a Transmission Owner has submitted its TO Statement of Works Notice for the Statement of Works Project to which such Statement of Works Planning Assumptions apply, the Transmission Owner shall revise and re-submit its TO Statement of Works Notice to </w:t>
      </w:r>
      <w:r w:rsidR="002B2E6D">
        <w:rPr>
          <w:rFonts w:cs="Arial"/>
        </w:rPr>
        <w:t>The Company</w:t>
      </w:r>
      <w:r w:rsidRPr="00AF5520">
        <w:rPr>
          <w:rFonts w:cs="Arial"/>
        </w:rPr>
        <w:t xml:space="preserve">, taking into account such modified Statement of Works Planning Assumptions, as soon as reasonably practicable. </w:t>
      </w:r>
    </w:p>
    <w:p w14:paraId="5FF33D71" w14:textId="77777777" w:rsidR="00E25684" w:rsidRPr="00AF5520" w:rsidRDefault="00E25684" w:rsidP="00B33A64">
      <w:pPr>
        <w:spacing w:after="0"/>
        <w:rPr>
          <w:rFonts w:cs="Arial"/>
        </w:rPr>
      </w:pPr>
    </w:p>
    <w:p w14:paraId="1188F976" w14:textId="477D99AC" w:rsidR="00E25684" w:rsidRPr="00AF5520" w:rsidRDefault="00E25684" w:rsidP="00241945">
      <w:pPr>
        <w:spacing w:after="0"/>
        <w:ind w:left="709" w:hanging="709"/>
        <w:jc w:val="left"/>
        <w:rPr>
          <w:rFonts w:cs="Arial"/>
        </w:rPr>
      </w:pPr>
      <w:r w:rsidRPr="00AF5520">
        <w:rPr>
          <w:rFonts w:cs="Arial"/>
        </w:rPr>
        <w:t>3.6</w:t>
      </w:r>
      <w:r w:rsidRPr="00AF5520">
        <w:rPr>
          <w:rFonts w:cs="Arial"/>
        </w:rPr>
        <w:tab/>
        <w:t xml:space="preserve">At any time up to twenty-eight calendar days plus ninety-three Business Days after the User Application Date, </w:t>
      </w:r>
      <w:r w:rsidR="002B2E6D">
        <w:rPr>
          <w:rFonts w:cs="Arial"/>
        </w:rPr>
        <w:t>The Company</w:t>
      </w:r>
      <w:r w:rsidRPr="00AF5520">
        <w:rPr>
          <w:rFonts w:cs="Arial"/>
        </w:rPr>
        <w:t xml:space="preserve"> may submit to the Transmission Owner (and such submission shall be deemed to be) </w:t>
      </w:r>
      <w:r w:rsidR="002B2E6D">
        <w:rPr>
          <w:rFonts w:cs="Arial"/>
        </w:rPr>
        <w:t>The Company</w:t>
      </w:r>
      <w:r w:rsidRPr="00AF5520">
        <w:rPr>
          <w:rFonts w:cs="Arial"/>
        </w:rPr>
        <w:t xml:space="preserve"> Modification Application in respect of a Statement of Works Project.  Processing of such deemed </w:t>
      </w:r>
      <w:r w:rsidR="002B2E6D">
        <w:rPr>
          <w:rFonts w:cs="Arial"/>
        </w:rPr>
        <w:t>The Company</w:t>
      </w:r>
      <w:r w:rsidRPr="00AF5520">
        <w:rPr>
          <w:rFonts w:cs="Arial"/>
        </w:rPr>
        <w:t xml:space="preserve"> Modification Application shall be as set out in Part Two of this Section D.</w:t>
      </w:r>
    </w:p>
    <w:p w14:paraId="00D0012C" w14:textId="77777777" w:rsidR="008140BD" w:rsidRDefault="008140BD" w:rsidP="008140BD">
      <w:pPr>
        <w:numPr>
          <w:ilvl w:val="0"/>
          <w:numId w:val="8"/>
        </w:numPr>
        <w:spacing w:after="0"/>
        <w:rPr>
          <w:rFonts w:cs="Arial"/>
          <w:b/>
          <w:bCs/>
          <w:color w:val="000000"/>
        </w:rPr>
      </w:pPr>
      <w:bookmarkStart w:id="77" w:name="_DV_M10"/>
      <w:bookmarkStart w:id="78" w:name="_DV_M11"/>
      <w:bookmarkStart w:id="79" w:name="_DV_M13"/>
      <w:bookmarkStart w:id="80" w:name="_DV_M14"/>
      <w:bookmarkStart w:id="81" w:name="_DV_M15"/>
      <w:bookmarkStart w:id="82" w:name="_DV_M16"/>
      <w:bookmarkStart w:id="83" w:name="_DV_M17"/>
      <w:bookmarkEnd w:id="77"/>
      <w:bookmarkEnd w:id="78"/>
      <w:bookmarkEnd w:id="79"/>
      <w:bookmarkEnd w:id="80"/>
      <w:bookmarkEnd w:id="81"/>
      <w:bookmarkEnd w:id="82"/>
      <w:bookmarkEnd w:id="83"/>
      <w:r>
        <w:rPr>
          <w:rFonts w:cs="Arial"/>
          <w:b/>
          <w:bCs/>
          <w:color w:val="000000"/>
        </w:rPr>
        <w:t>Evaluation of Transmission Impact</w:t>
      </w:r>
    </w:p>
    <w:p w14:paraId="46C992A8" w14:textId="77777777" w:rsidR="008140BD" w:rsidRDefault="008140BD" w:rsidP="008140BD">
      <w:pPr>
        <w:spacing w:after="0"/>
        <w:ind w:left="720"/>
        <w:rPr>
          <w:rFonts w:cs="Arial"/>
          <w:b/>
          <w:bCs/>
          <w:color w:val="000000"/>
        </w:rPr>
      </w:pPr>
    </w:p>
    <w:p w14:paraId="3E0C0E2D"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lastRenderedPageBreak/>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o facilitate the efficient assessment of relevant embedded small, relevant embedded medium, or ‘collectively relevant’ power stations on an aggregated basis.</w:t>
      </w:r>
    </w:p>
    <w:p w14:paraId="6F889CCD" w14:textId="77777777" w:rsidR="008140BD" w:rsidRPr="0049722E" w:rsidRDefault="008140BD" w:rsidP="008140BD">
      <w:pPr>
        <w:spacing w:after="0"/>
        <w:ind w:left="709"/>
        <w:rPr>
          <w:rFonts w:cs="Arial"/>
          <w:color w:val="000000"/>
        </w:rPr>
      </w:pPr>
    </w:p>
    <w:p w14:paraId="66F4571C" w14:textId="77777777"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apply for either a Statement of Works or Transmission Impact Assessment in order to connect any single or collectively relevant embedded generation.</w:t>
      </w:r>
    </w:p>
    <w:p w14:paraId="46BECA14" w14:textId="77777777" w:rsidR="008140BD" w:rsidRPr="0049722E" w:rsidRDefault="008140BD" w:rsidP="008140BD">
      <w:pPr>
        <w:spacing w:after="0"/>
        <w:ind w:left="709"/>
        <w:rPr>
          <w:rFonts w:cs="Arial"/>
          <w:b/>
          <w:bCs/>
          <w:color w:val="000000"/>
        </w:rPr>
      </w:pPr>
    </w:p>
    <w:p w14:paraId="205B333D" w14:textId="3F6C51DC" w:rsidR="008140BD" w:rsidRDefault="008140BD" w:rsidP="008140BD">
      <w:pPr>
        <w:pStyle w:val="ListParagraph"/>
        <w:numPr>
          <w:ilvl w:val="1"/>
          <w:numId w:val="8"/>
        </w:numPr>
        <w:spacing w:after="0"/>
        <w:rPr>
          <w:rFonts w:cs="Arial"/>
          <w:color w:val="000000"/>
        </w:rPr>
      </w:pPr>
      <w:r>
        <w:rPr>
          <w:color w:val="000000"/>
        </w:rPr>
        <w:t xml:space="preserve">Evaluation of Transmission </w:t>
      </w:r>
      <w:r w:rsidRPr="003272C9">
        <w:rPr>
          <w:color w:val="000000"/>
        </w:rPr>
        <w:t>Impact may require the</w:t>
      </w:r>
      <w:r>
        <w:rPr>
          <w:color w:val="000000"/>
        </w:rPr>
        <w:t xml:space="preserve"> Transmission Owner to submit </w:t>
      </w:r>
      <w:r>
        <w:rPr>
          <w:b/>
          <w:bCs/>
          <w:color w:val="000000"/>
        </w:rPr>
        <w:t>Trigger Criteria</w:t>
      </w:r>
      <w:r w:rsidRPr="003A28B7">
        <w:rPr>
          <w:color w:val="000000"/>
        </w:rPr>
        <w:t xml:space="preserve">, </w:t>
      </w:r>
      <w:r w:rsidRPr="003272C9">
        <w:rPr>
          <w:color w:val="000000"/>
        </w:rPr>
        <w:t>as agreed</w:t>
      </w:r>
      <w:r>
        <w:rPr>
          <w:color w:val="000000"/>
        </w:rPr>
        <w:t xml:space="preserve"> with </w:t>
      </w:r>
      <w:r w:rsidR="00EB5E3B" w:rsidRPr="0095706C">
        <w:rPr>
          <w:b/>
          <w:bCs/>
          <w:color w:val="000000"/>
        </w:rPr>
        <w:t>The Company</w:t>
      </w:r>
      <w:r w:rsidR="00EB5E3B">
        <w:rPr>
          <w:color w:val="000000"/>
        </w:rPr>
        <w:t xml:space="preserve"> </w:t>
      </w:r>
      <w:r>
        <w:rPr>
          <w:color w:val="000000"/>
        </w:rPr>
        <w:t xml:space="preserve">and identified in 4.3.1 to 4.3.4, for Network Operators at GSPs within their network subject to a timetable agreed with </w:t>
      </w:r>
      <w:r w:rsidR="00EB5E3B" w:rsidRPr="0095706C">
        <w:rPr>
          <w:b/>
          <w:bCs/>
          <w:color w:val="000000"/>
        </w:rPr>
        <w:t>The Company</w:t>
      </w:r>
      <w:r>
        <w:rPr>
          <w:color w:val="000000"/>
        </w:rPr>
        <w:t>.</w:t>
      </w:r>
    </w:p>
    <w:p w14:paraId="65C97A0F" w14:textId="77777777" w:rsidR="008140BD" w:rsidRDefault="008140BD" w:rsidP="008140BD">
      <w:pPr>
        <w:tabs>
          <w:tab w:val="num" w:pos="1080"/>
        </w:tabs>
        <w:spacing w:after="0"/>
        <w:ind w:left="709"/>
        <w:rPr>
          <w:rFonts w:cs="Arial"/>
          <w:color w:val="000000"/>
        </w:rPr>
      </w:pPr>
    </w:p>
    <w:p w14:paraId="7D5C758D"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5F1695D6" w14:textId="77777777" w:rsidR="008140BD" w:rsidRDefault="008140BD" w:rsidP="008140BD">
      <w:pPr>
        <w:numPr>
          <w:ilvl w:val="2"/>
          <w:numId w:val="8"/>
        </w:numPr>
        <w:spacing w:after="0"/>
        <w:ind w:firstLine="840"/>
        <w:rPr>
          <w:rFonts w:cs="Arial"/>
          <w:color w:val="000000"/>
        </w:rPr>
      </w:pPr>
      <w:r>
        <w:rPr>
          <w:rFonts w:cs="Arial"/>
          <w:color w:val="000000"/>
        </w:rPr>
        <w:t>Apparent Power (MVA)</w:t>
      </w:r>
    </w:p>
    <w:p w14:paraId="007F1713"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26A4EFB2" w14:textId="77777777" w:rsidR="008140BD" w:rsidRDefault="008140BD" w:rsidP="008140BD">
      <w:pPr>
        <w:numPr>
          <w:ilvl w:val="2"/>
          <w:numId w:val="8"/>
        </w:numPr>
        <w:spacing w:after="0"/>
        <w:ind w:firstLine="840"/>
        <w:rPr>
          <w:rFonts w:cs="Arial"/>
          <w:color w:val="000000"/>
        </w:rPr>
      </w:pPr>
      <w:r>
        <w:rPr>
          <w:rFonts w:cs="Arial"/>
          <w:color w:val="000000"/>
        </w:rPr>
        <w:t>Amperage (KA)</w:t>
      </w:r>
    </w:p>
    <w:p w14:paraId="208C578F" w14:textId="77777777" w:rsidR="008140BD" w:rsidRDefault="008140BD" w:rsidP="008140BD">
      <w:pPr>
        <w:spacing w:after="0"/>
        <w:ind w:left="1560"/>
        <w:rPr>
          <w:rFonts w:cs="Arial"/>
          <w:color w:val="000000"/>
        </w:rPr>
      </w:pPr>
    </w:p>
    <w:p w14:paraId="4307CA66"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B22A2F">
        <w:rPr>
          <w:rFonts w:cs="Arial"/>
          <w:b/>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1CEC8B27" w14:textId="77777777" w:rsidR="008140BD" w:rsidRDefault="008140BD" w:rsidP="005433ED">
      <w:pPr>
        <w:spacing w:after="0"/>
        <w:rPr>
          <w:rFonts w:cs="Arial"/>
        </w:rPr>
      </w:pPr>
    </w:p>
    <w:p w14:paraId="39A31C1A" w14:textId="77777777" w:rsidR="008140BD" w:rsidRDefault="008140BD" w:rsidP="008140BD">
      <w:pPr>
        <w:numPr>
          <w:ilvl w:val="0"/>
          <w:numId w:val="8"/>
        </w:numPr>
        <w:spacing w:after="0"/>
        <w:rPr>
          <w:rFonts w:cs="Arial"/>
          <w:b/>
          <w:bCs/>
          <w:color w:val="000000"/>
        </w:rPr>
      </w:pPr>
      <w:r w:rsidRPr="00B22A2F">
        <w:rPr>
          <w:rFonts w:cs="Arial"/>
          <w:b/>
          <w:bCs/>
          <w:color w:val="000000"/>
        </w:rPr>
        <w:t xml:space="preserve">TRANSMISSION IMPACT ASSESSMENT </w:t>
      </w:r>
      <w:r>
        <w:rPr>
          <w:rFonts w:cs="Arial"/>
          <w:b/>
          <w:bCs/>
          <w:color w:val="000000"/>
        </w:rPr>
        <w:t xml:space="preserve">PROCESS </w:t>
      </w:r>
      <w:r w:rsidRPr="00B22A2F">
        <w:rPr>
          <w:rFonts w:cs="Arial"/>
          <w:b/>
          <w:bCs/>
          <w:color w:val="000000"/>
        </w:rPr>
        <w:t>(TIA)</w:t>
      </w:r>
    </w:p>
    <w:p w14:paraId="4179EF7B" w14:textId="77777777" w:rsidR="008140BD" w:rsidRDefault="008140BD" w:rsidP="008140BD">
      <w:pPr>
        <w:spacing w:after="0"/>
        <w:rPr>
          <w:rFonts w:cs="Arial"/>
          <w:b/>
          <w:bCs/>
          <w:color w:val="000000"/>
        </w:rPr>
      </w:pPr>
    </w:p>
    <w:p w14:paraId="7DE519F2" w14:textId="398D3CBD" w:rsidR="008140BD" w:rsidRDefault="008140BD" w:rsidP="008140BD">
      <w:pPr>
        <w:numPr>
          <w:ilvl w:val="1"/>
          <w:numId w:val="8"/>
        </w:numPr>
        <w:spacing w:after="0"/>
        <w:rPr>
          <w:rFonts w:cs="Arial"/>
          <w:color w:val="000000"/>
        </w:rPr>
      </w:pPr>
      <w:bookmarkStart w:id="84" w:name="_Hlk99438439"/>
      <w:r>
        <w:rPr>
          <w:rFonts w:cs="Arial"/>
          <w:color w:val="000000"/>
        </w:rPr>
        <w:t xml:space="preserve">Upon receiving a request for a technically effective TIA from the </w:t>
      </w:r>
      <w:proofErr w:type="spellStart"/>
      <w:r w:rsidR="00EB5E3B" w:rsidRPr="0095706C">
        <w:rPr>
          <w:rFonts w:cs="Arial"/>
          <w:b/>
          <w:bCs/>
          <w:color w:val="000000"/>
        </w:rPr>
        <w:t>The</w:t>
      </w:r>
      <w:proofErr w:type="spellEnd"/>
      <w:r w:rsidR="00EB5E3B" w:rsidRPr="0095706C">
        <w:rPr>
          <w:rFonts w:cs="Arial"/>
          <w:b/>
          <w:bCs/>
          <w:color w:val="000000"/>
        </w:rPr>
        <w:t xml:space="preserve"> Company</w:t>
      </w:r>
      <w:r w:rsidR="00EB5E3B">
        <w:rPr>
          <w:rFonts w:cs="Arial"/>
          <w:color w:val="000000"/>
        </w:rPr>
        <w:t xml:space="preserve"> </w:t>
      </w:r>
      <w:r>
        <w:rPr>
          <w:rFonts w:cs="Arial"/>
          <w:color w:val="000000"/>
        </w:rPr>
        <w:t xml:space="preserve">the TO shall calculate a </w:t>
      </w:r>
      <w:r w:rsidRPr="00B22A2F">
        <w:rPr>
          <w:rFonts w:cs="Arial"/>
          <w:b/>
          <w:color w:val="000000"/>
        </w:rPr>
        <w:t>Materiality Trigger</w:t>
      </w:r>
      <w:r>
        <w:rPr>
          <w:rFonts w:cs="Arial"/>
          <w:color w:val="000000"/>
        </w:rPr>
        <w:t>. This</w:t>
      </w:r>
      <w:r w:rsidRPr="00B22A2F">
        <w:rPr>
          <w:rFonts w:cs="Arial"/>
          <w:color w:val="000000"/>
        </w:rPr>
        <w:t xml:space="preserve"> </w:t>
      </w:r>
      <w:r>
        <w:rPr>
          <w:rFonts w:cs="Arial"/>
          <w:color w:val="000000"/>
        </w:rPr>
        <w:t>will be</w:t>
      </w:r>
      <w:r w:rsidRPr="00B22A2F">
        <w:rPr>
          <w:rFonts w:cs="Arial"/>
          <w:color w:val="000000"/>
        </w:rPr>
        <w:t xml:space="preserve"> </w:t>
      </w:r>
      <w:r>
        <w:rPr>
          <w:rFonts w:cs="Arial"/>
          <w:color w:val="000000"/>
        </w:rPr>
        <w:t xml:space="preserve">the capacity that will be allocated to a network operator at a specified GSP. </w:t>
      </w:r>
    </w:p>
    <w:p w14:paraId="59215811" w14:textId="77777777" w:rsidR="008140BD" w:rsidRDefault="008140BD" w:rsidP="008140BD">
      <w:pPr>
        <w:spacing w:after="0"/>
        <w:ind w:left="720"/>
        <w:rPr>
          <w:rFonts w:cs="Arial"/>
          <w:color w:val="000000"/>
        </w:rPr>
      </w:pPr>
    </w:p>
    <w:p w14:paraId="6F3C6774" w14:textId="77777777" w:rsidR="008140BD" w:rsidRDefault="008140BD" w:rsidP="008140BD">
      <w:pPr>
        <w:numPr>
          <w:ilvl w:val="1"/>
          <w:numId w:val="8"/>
        </w:numPr>
        <w:spacing w:after="0"/>
        <w:rPr>
          <w:rFonts w:cs="Arial"/>
          <w:color w:val="000000"/>
        </w:rPr>
      </w:pPr>
      <w:r w:rsidRPr="009F2BA5">
        <w:rPr>
          <w:rFonts w:cs="Arial"/>
          <w:color w:val="000000"/>
        </w:rPr>
        <w:t xml:space="preserve">The method for calculation of the </w:t>
      </w:r>
      <w:r w:rsidRPr="009F2BA5">
        <w:rPr>
          <w:rFonts w:cs="Arial"/>
          <w:b/>
          <w:color w:val="000000"/>
        </w:rPr>
        <w:t>Materiality Trigger</w:t>
      </w:r>
      <w:r w:rsidRPr="009F2BA5">
        <w:rPr>
          <w:rFonts w:cs="Arial"/>
          <w:color w:val="000000"/>
        </w:rPr>
        <w:t xml:space="preserve"> is at the discretion of the relevant TO</w:t>
      </w:r>
      <w:r>
        <w:rPr>
          <w:rFonts w:cs="Arial"/>
          <w:color w:val="000000"/>
        </w:rPr>
        <w:t xml:space="preserve"> however it is expected to be </w:t>
      </w:r>
      <w:r w:rsidRPr="00B22A2F">
        <w:rPr>
          <w:rFonts w:cs="Arial"/>
          <w:color w:val="000000"/>
        </w:rPr>
        <w:t>a function of the Transmission equipment capability minus currently connected demand/generation and network constraints.</w:t>
      </w:r>
    </w:p>
    <w:p w14:paraId="7B59C0D4" w14:textId="77777777" w:rsidR="008140BD" w:rsidRPr="00B22A2F" w:rsidRDefault="008140BD" w:rsidP="008140BD">
      <w:pPr>
        <w:spacing w:after="0"/>
        <w:rPr>
          <w:rFonts w:cs="Arial"/>
          <w:color w:val="000000"/>
        </w:rPr>
      </w:pPr>
    </w:p>
    <w:bookmarkEnd w:id="84"/>
    <w:p w14:paraId="3D47703D" w14:textId="54A45815" w:rsidR="008140BD" w:rsidRPr="00B22A2F" w:rsidRDefault="008140BD" w:rsidP="008140BD">
      <w:pPr>
        <w:numPr>
          <w:ilvl w:val="1"/>
          <w:numId w:val="8"/>
        </w:numPr>
        <w:spacing w:after="0"/>
        <w:rPr>
          <w:rFonts w:cs="Arial"/>
          <w:color w:val="000000"/>
        </w:rPr>
      </w:pPr>
      <w:r w:rsidRPr="00B22A2F">
        <w:rPr>
          <w:rFonts w:cs="Arial"/>
          <w:color w:val="000000"/>
        </w:rPr>
        <w:t xml:space="preserve">A TIA will remain open until the </w:t>
      </w:r>
      <w:proofErr w:type="spellStart"/>
      <w:r w:rsidR="00EB5E3B" w:rsidRPr="001135A7">
        <w:rPr>
          <w:rFonts w:cs="Arial"/>
          <w:b/>
          <w:bCs/>
          <w:color w:val="000000"/>
        </w:rPr>
        <w:t>The</w:t>
      </w:r>
      <w:proofErr w:type="spellEnd"/>
      <w:r w:rsidR="00EB5E3B" w:rsidRPr="001135A7">
        <w:rPr>
          <w:rFonts w:cs="Arial"/>
          <w:b/>
          <w:bCs/>
          <w:color w:val="000000"/>
        </w:rPr>
        <w:t xml:space="preserve"> Company</w:t>
      </w:r>
      <w:r w:rsidRPr="00B22A2F">
        <w:rPr>
          <w:rFonts w:cs="Arial"/>
          <w:color w:val="000000"/>
        </w:rPr>
        <w:t xml:space="preserve"> informs the relevant TO that either the allocation has been connected or the allocation is no longer required by the network operator.  The relevant TIA application will then be closed.</w:t>
      </w:r>
    </w:p>
    <w:p w14:paraId="78A9AB4C" w14:textId="77777777" w:rsidR="008140BD" w:rsidRDefault="008140BD" w:rsidP="008140BD">
      <w:pPr>
        <w:spacing w:after="0"/>
        <w:ind w:left="709"/>
      </w:pPr>
      <w:r>
        <w:t xml:space="preserve">      </w:t>
      </w:r>
    </w:p>
    <w:p w14:paraId="201D8C54" w14:textId="3FD409AD" w:rsidR="008140BD" w:rsidRPr="00B22A2F" w:rsidRDefault="00EB5E3B" w:rsidP="008140BD">
      <w:pPr>
        <w:numPr>
          <w:ilvl w:val="1"/>
          <w:numId w:val="8"/>
        </w:numPr>
        <w:spacing w:after="0"/>
        <w:rPr>
          <w:rFonts w:cs="Arial"/>
          <w:color w:val="000000"/>
        </w:rPr>
      </w:pPr>
      <w:r w:rsidRPr="001135A7">
        <w:rPr>
          <w:rFonts w:cs="Arial"/>
          <w:b/>
          <w:bCs/>
          <w:color w:val="000000"/>
        </w:rPr>
        <w:t>The Company</w:t>
      </w:r>
      <w:r w:rsidR="008140BD" w:rsidRPr="00B22A2F">
        <w:rPr>
          <w:rFonts w:cs="Arial"/>
          <w:color w:val="000000"/>
        </w:rPr>
        <w:t xml:space="preserve"> will provide monthly updates, or as requested, to the relevant TO on how much allocation has been used on an open TIA subject to receiving updates from the Network Operator.</w:t>
      </w:r>
    </w:p>
    <w:p w14:paraId="4ED6DC70" w14:textId="77777777" w:rsidR="00930CAF" w:rsidRPr="00AF5520" w:rsidRDefault="00930CAF" w:rsidP="00241945">
      <w:pPr>
        <w:spacing w:after="0"/>
        <w:jc w:val="left"/>
      </w:pPr>
    </w:p>
    <w:p w14:paraId="23D393D9"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06DBB989"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36697E1C" w14:textId="4BC77575"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w:t>
      </w:r>
      <w:r w:rsidR="000E279F" w:rsidRPr="00AF5520">
        <w:rPr>
          <w:kern w:val="0"/>
        </w:rPr>
        <w:lastRenderedPageBreak/>
        <w:t xml:space="preserve">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0817BAA3" w14:textId="77777777" w:rsidR="000E279F" w:rsidRPr="00AF5520" w:rsidRDefault="000E279F" w:rsidP="000E279F">
      <w:pPr>
        <w:pStyle w:val="Schedule1"/>
        <w:tabs>
          <w:tab w:val="clear" w:pos="720"/>
        </w:tabs>
        <w:ind w:left="1440"/>
        <w:outlineLvl w:val="9"/>
        <w:rPr>
          <w:kern w:val="0"/>
        </w:rPr>
      </w:pPr>
      <w:r w:rsidRPr="00AF5520">
        <w:rPr>
          <w:kern w:val="0"/>
        </w:rPr>
        <w:t>(i)</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115FB71D" w14:textId="77777777" w:rsidR="0093033A" w:rsidRPr="00AF5520" w:rsidRDefault="00ED7D55" w:rsidP="00ED7D55">
      <w:pPr>
        <w:pStyle w:val="Schedule1"/>
        <w:tabs>
          <w:tab w:val="clear" w:pos="720"/>
        </w:tabs>
        <w:ind w:left="1440"/>
        <w:outlineLvl w:val="9"/>
        <w:rPr>
          <w:kern w:val="0"/>
        </w:rPr>
      </w:pPr>
      <w:r w:rsidRPr="00AF5520">
        <w:rPr>
          <w:kern w:val="0"/>
        </w:rPr>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20009A58" w14:textId="3DF1E96A"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footerReference w:type="default" r:id="rId13"/>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1AF27" w14:textId="77777777" w:rsidR="00944BC9" w:rsidRDefault="00944BC9">
      <w:r>
        <w:separator/>
      </w:r>
    </w:p>
  </w:endnote>
  <w:endnote w:type="continuationSeparator" w:id="0">
    <w:p w14:paraId="2C57BA43" w14:textId="77777777" w:rsidR="00944BC9" w:rsidRDefault="00944BC9">
      <w:r>
        <w:continuationSeparator/>
      </w:r>
    </w:p>
  </w:endnote>
  <w:endnote w:type="continuationNotice" w:id="1">
    <w:p w14:paraId="3380D39C" w14:textId="77777777" w:rsidR="00944BC9" w:rsidRDefault="00944B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C134B" w14:textId="02F5B15E" w:rsidR="00762652" w:rsidRDefault="00762652" w:rsidP="001929C6">
    <w:pPr>
      <w:pStyle w:val="Footer"/>
      <w:tabs>
        <w:tab w:val="clear" w:pos="8505"/>
        <w:tab w:val="center" w:pos="4395"/>
        <w:tab w:val="right" w:pos="8647"/>
      </w:tabs>
      <w:spacing w:line="240" w:lineRule="auto"/>
      <w:ind w:right="360"/>
    </w:pPr>
    <w:r>
      <w:rPr>
        <w:rStyle w:val="PageNumber"/>
        <w:sz w:val="16"/>
      </w:rPr>
      <w:t>V</w:t>
    </w:r>
    <w:r w:rsidR="00BE6677">
      <w:rPr>
        <w:rStyle w:val="PageNumber"/>
        <w:sz w:val="16"/>
      </w:rPr>
      <w:t xml:space="preserve">ersion </w:t>
    </w:r>
    <w:r w:rsidR="00CC73A8" w:rsidRPr="00E72FA1">
      <w:rPr>
        <w:rStyle w:val="PageNumber"/>
        <w:sz w:val="16"/>
      </w:rPr>
      <w:t>1</w:t>
    </w:r>
    <w:r w:rsidR="00DA3B9A">
      <w:rPr>
        <w:rStyle w:val="PageNumber"/>
        <w:sz w:val="16"/>
      </w:rPr>
      <w:t>5</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DA3B9A">
      <w:t>01 October 2024</w:t>
    </w:r>
  </w:p>
  <w:p w14:paraId="3E794A39" w14:textId="6FFB5E6B" w:rsidR="00762652" w:rsidRDefault="00762652" w:rsidP="004B7AC2">
    <w:pPr>
      <w:pStyle w:val="Footer"/>
      <w:tabs>
        <w:tab w:val="clear" w:pos="8505"/>
        <w:tab w:val="center" w:pos="4395"/>
        <w:tab w:val="right" w:pos="8647"/>
      </w:tabs>
      <w:spacing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38D99" w14:textId="77777777" w:rsidR="00944BC9" w:rsidRDefault="00944BC9">
      <w:r>
        <w:separator/>
      </w:r>
    </w:p>
  </w:footnote>
  <w:footnote w:type="continuationSeparator" w:id="0">
    <w:p w14:paraId="114351B9" w14:textId="77777777" w:rsidR="00944BC9" w:rsidRDefault="00944BC9">
      <w:r>
        <w:continuationSeparator/>
      </w:r>
    </w:p>
  </w:footnote>
  <w:footnote w:type="continuationNotice" w:id="1">
    <w:p w14:paraId="2840E35A" w14:textId="77777777" w:rsidR="00944BC9" w:rsidRDefault="00944B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D7E2A9FA">
      <w:start w:val="8"/>
      <w:numFmt w:val="decimal"/>
      <w:lvlText w:val="%1."/>
      <w:lvlJc w:val="left"/>
      <w:pPr>
        <w:tabs>
          <w:tab w:val="num" w:pos="720"/>
        </w:tabs>
        <w:ind w:left="720" w:hanging="360"/>
      </w:pPr>
      <w:rPr>
        <w:rFonts w:hint="default"/>
      </w:rPr>
    </w:lvl>
    <w:lvl w:ilvl="1" w:tplc="805CE808">
      <w:numFmt w:val="none"/>
      <w:lvlText w:val=""/>
      <w:lvlJc w:val="left"/>
      <w:pPr>
        <w:tabs>
          <w:tab w:val="num" w:pos="360"/>
        </w:tabs>
      </w:pPr>
    </w:lvl>
    <w:lvl w:ilvl="2" w:tplc="17F6BDAC">
      <w:numFmt w:val="none"/>
      <w:lvlText w:val=""/>
      <w:lvlJc w:val="left"/>
      <w:pPr>
        <w:tabs>
          <w:tab w:val="num" w:pos="360"/>
        </w:tabs>
      </w:pPr>
    </w:lvl>
    <w:lvl w:ilvl="3" w:tplc="FEF6C99A">
      <w:numFmt w:val="none"/>
      <w:lvlText w:val=""/>
      <w:lvlJc w:val="left"/>
      <w:pPr>
        <w:tabs>
          <w:tab w:val="num" w:pos="360"/>
        </w:tabs>
      </w:pPr>
    </w:lvl>
    <w:lvl w:ilvl="4" w:tplc="B4FEEC44">
      <w:numFmt w:val="none"/>
      <w:lvlText w:val=""/>
      <w:lvlJc w:val="left"/>
      <w:pPr>
        <w:tabs>
          <w:tab w:val="num" w:pos="360"/>
        </w:tabs>
      </w:pPr>
    </w:lvl>
    <w:lvl w:ilvl="5" w:tplc="B2143CFC">
      <w:numFmt w:val="none"/>
      <w:lvlText w:val=""/>
      <w:lvlJc w:val="left"/>
      <w:pPr>
        <w:tabs>
          <w:tab w:val="num" w:pos="360"/>
        </w:tabs>
      </w:pPr>
    </w:lvl>
    <w:lvl w:ilvl="6" w:tplc="EA64B5A4">
      <w:numFmt w:val="none"/>
      <w:lvlText w:val=""/>
      <w:lvlJc w:val="left"/>
      <w:pPr>
        <w:tabs>
          <w:tab w:val="num" w:pos="360"/>
        </w:tabs>
      </w:pPr>
    </w:lvl>
    <w:lvl w:ilvl="7" w:tplc="FBD8167E">
      <w:numFmt w:val="none"/>
      <w:lvlText w:val=""/>
      <w:lvlJc w:val="left"/>
      <w:pPr>
        <w:tabs>
          <w:tab w:val="num" w:pos="360"/>
        </w:tabs>
      </w:pPr>
    </w:lvl>
    <w:lvl w:ilvl="8" w:tplc="38CE925A">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78105FB8">
      <w:start w:val="1"/>
      <w:numFmt w:val="decimal"/>
      <w:lvlText w:val="%1."/>
      <w:lvlJc w:val="left"/>
      <w:pPr>
        <w:tabs>
          <w:tab w:val="num" w:pos="1080"/>
        </w:tabs>
        <w:ind w:left="1080" w:hanging="720"/>
      </w:pPr>
      <w:rPr>
        <w:rFonts w:hint="default"/>
      </w:rPr>
    </w:lvl>
    <w:lvl w:ilvl="1" w:tplc="847E79F6">
      <w:start w:val="1"/>
      <w:numFmt w:val="decimal"/>
      <w:isLgl/>
      <w:lvlText w:val="%2.%2"/>
      <w:lvlJc w:val="left"/>
      <w:pPr>
        <w:tabs>
          <w:tab w:val="num" w:pos="1080"/>
        </w:tabs>
        <w:ind w:left="1080" w:hanging="720"/>
      </w:pPr>
      <w:rPr>
        <w:rFonts w:hint="default"/>
      </w:rPr>
    </w:lvl>
    <w:lvl w:ilvl="2" w:tplc="4290023E">
      <w:numFmt w:val="none"/>
      <w:lvlText w:val=""/>
      <w:lvlJc w:val="left"/>
      <w:pPr>
        <w:tabs>
          <w:tab w:val="num" w:pos="360"/>
        </w:tabs>
      </w:pPr>
    </w:lvl>
    <w:lvl w:ilvl="3" w:tplc="7B82A38C">
      <w:numFmt w:val="none"/>
      <w:lvlText w:val=""/>
      <w:lvlJc w:val="left"/>
      <w:pPr>
        <w:tabs>
          <w:tab w:val="num" w:pos="360"/>
        </w:tabs>
      </w:pPr>
    </w:lvl>
    <w:lvl w:ilvl="4" w:tplc="E1842B04">
      <w:numFmt w:val="none"/>
      <w:lvlText w:val=""/>
      <w:lvlJc w:val="left"/>
      <w:pPr>
        <w:tabs>
          <w:tab w:val="num" w:pos="360"/>
        </w:tabs>
      </w:pPr>
    </w:lvl>
    <w:lvl w:ilvl="5" w:tplc="AE766C6E">
      <w:numFmt w:val="none"/>
      <w:lvlText w:val=""/>
      <w:lvlJc w:val="left"/>
      <w:pPr>
        <w:tabs>
          <w:tab w:val="num" w:pos="360"/>
        </w:tabs>
      </w:pPr>
    </w:lvl>
    <w:lvl w:ilvl="6" w:tplc="456A4222">
      <w:numFmt w:val="none"/>
      <w:lvlText w:val=""/>
      <w:lvlJc w:val="left"/>
      <w:pPr>
        <w:tabs>
          <w:tab w:val="num" w:pos="360"/>
        </w:tabs>
      </w:pPr>
    </w:lvl>
    <w:lvl w:ilvl="7" w:tplc="6B8C739E">
      <w:numFmt w:val="none"/>
      <w:lvlText w:val=""/>
      <w:lvlJc w:val="left"/>
      <w:pPr>
        <w:tabs>
          <w:tab w:val="num" w:pos="360"/>
        </w:tabs>
      </w:pPr>
    </w:lvl>
    <w:lvl w:ilvl="8" w:tplc="E0329942">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B216720C">
      <w:start w:val="1"/>
      <w:numFmt w:val="decimal"/>
      <w:lvlText w:val="%1."/>
      <w:lvlJc w:val="left"/>
      <w:pPr>
        <w:tabs>
          <w:tab w:val="num" w:pos="720"/>
        </w:tabs>
        <w:ind w:left="720" w:hanging="360"/>
      </w:pPr>
      <w:rPr>
        <w:rFonts w:hint="default"/>
      </w:rPr>
    </w:lvl>
    <w:lvl w:ilvl="1" w:tplc="A596F918" w:tentative="1">
      <w:start w:val="1"/>
      <w:numFmt w:val="lowerLetter"/>
      <w:lvlText w:val="%2."/>
      <w:lvlJc w:val="left"/>
      <w:pPr>
        <w:tabs>
          <w:tab w:val="num" w:pos="1440"/>
        </w:tabs>
        <w:ind w:left="1440" w:hanging="360"/>
      </w:pPr>
    </w:lvl>
    <w:lvl w:ilvl="2" w:tplc="C3AC5716" w:tentative="1">
      <w:start w:val="1"/>
      <w:numFmt w:val="lowerRoman"/>
      <w:lvlText w:val="%3."/>
      <w:lvlJc w:val="right"/>
      <w:pPr>
        <w:tabs>
          <w:tab w:val="num" w:pos="2160"/>
        </w:tabs>
        <w:ind w:left="2160" w:hanging="180"/>
      </w:pPr>
    </w:lvl>
    <w:lvl w:ilvl="3" w:tplc="692ADBEE" w:tentative="1">
      <w:start w:val="1"/>
      <w:numFmt w:val="decimal"/>
      <w:lvlText w:val="%4."/>
      <w:lvlJc w:val="left"/>
      <w:pPr>
        <w:tabs>
          <w:tab w:val="num" w:pos="2880"/>
        </w:tabs>
        <w:ind w:left="2880" w:hanging="360"/>
      </w:pPr>
    </w:lvl>
    <w:lvl w:ilvl="4" w:tplc="F70E9D16" w:tentative="1">
      <w:start w:val="1"/>
      <w:numFmt w:val="lowerLetter"/>
      <w:lvlText w:val="%5."/>
      <w:lvlJc w:val="left"/>
      <w:pPr>
        <w:tabs>
          <w:tab w:val="num" w:pos="3600"/>
        </w:tabs>
        <w:ind w:left="3600" w:hanging="360"/>
      </w:pPr>
    </w:lvl>
    <w:lvl w:ilvl="5" w:tplc="FDF06DB8" w:tentative="1">
      <w:start w:val="1"/>
      <w:numFmt w:val="lowerRoman"/>
      <w:lvlText w:val="%6."/>
      <w:lvlJc w:val="right"/>
      <w:pPr>
        <w:tabs>
          <w:tab w:val="num" w:pos="4320"/>
        </w:tabs>
        <w:ind w:left="4320" w:hanging="180"/>
      </w:pPr>
    </w:lvl>
    <w:lvl w:ilvl="6" w:tplc="AFCCC492" w:tentative="1">
      <w:start w:val="1"/>
      <w:numFmt w:val="decimal"/>
      <w:lvlText w:val="%7."/>
      <w:lvlJc w:val="left"/>
      <w:pPr>
        <w:tabs>
          <w:tab w:val="num" w:pos="5040"/>
        </w:tabs>
        <w:ind w:left="5040" w:hanging="360"/>
      </w:pPr>
    </w:lvl>
    <w:lvl w:ilvl="7" w:tplc="CD80532A" w:tentative="1">
      <w:start w:val="1"/>
      <w:numFmt w:val="lowerLetter"/>
      <w:lvlText w:val="%8."/>
      <w:lvlJc w:val="left"/>
      <w:pPr>
        <w:tabs>
          <w:tab w:val="num" w:pos="5760"/>
        </w:tabs>
        <w:ind w:left="5760" w:hanging="360"/>
      </w:pPr>
    </w:lvl>
    <w:lvl w:ilvl="8" w:tplc="E2B0F4F0" w:tentative="1">
      <w:start w:val="1"/>
      <w:numFmt w:val="lowerRoman"/>
      <w:lvlText w:val="%9."/>
      <w:lvlJc w:val="right"/>
      <w:pPr>
        <w:tabs>
          <w:tab w:val="num" w:pos="6480"/>
        </w:tabs>
        <w:ind w:left="6480" w:hanging="180"/>
      </w:pPr>
    </w:lvl>
  </w:abstractNum>
  <w:num w:numId="1" w16cid:durableId="1853570792">
    <w:abstractNumId w:val="3"/>
  </w:num>
  <w:num w:numId="2" w16cid:durableId="448282159">
    <w:abstractNumId w:val="12"/>
  </w:num>
  <w:num w:numId="3" w16cid:durableId="1108432453">
    <w:abstractNumId w:val="10"/>
  </w:num>
  <w:num w:numId="4" w16cid:durableId="1811557010">
    <w:abstractNumId w:val="15"/>
  </w:num>
  <w:num w:numId="5" w16cid:durableId="1598096560">
    <w:abstractNumId w:val="5"/>
  </w:num>
  <w:num w:numId="6" w16cid:durableId="79448327">
    <w:abstractNumId w:val="2"/>
  </w:num>
  <w:num w:numId="7" w16cid:durableId="1154490249">
    <w:abstractNumId w:val="13"/>
  </w:num>
  <w:num w:numId="8" w16cid:durableId="63188808">
    <w:abstractNumId w:val="8"/>
  </w:num>
  <w:num w:numId="9" w16cid:durableId="211500686">
    <w:abstractNumId w:val="7"/>
  </w:num>
  <w:num w:numId="10" w16cid:durableId="490682806">
    <w:abstractNumId w:val="9"/>
  </w:num>
  <w:num w:numId="11" w16cid:durableId="695890568">
    <w:abstractNumId w:val="14"/>
  </w:num>
  <w:num w:numId="12" w16cid:durableId="292949836">
    <w:abstractNumId w:val="6"/>
  </w:num>
  <w:num w:numId="13" w16cid:durableId="263848861">
    <w:abstractNumId w:val="0"/>
  </w:num>
  <w:num w:numId="14" w16cid:durableId="1287470707">
    <w:abstractNumId w:val="1"/>
  </w:num>
  <w:num w:numId="15" w16cid:durableId="299725408">
    <w:abstractNumId w:val="11"/>
  </w:num>
  <w:num w:numId="16" w16cid:durableId="630747840">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hivraman Mudaliyar (NESO)">
    <w15:presenceInfo w15:providerId="AD" w15:userId="S::Shivraman.Mudaliyar@uk.nationalgrid.com::ffd38713-58ee-464a-870b-909a314d17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taUOGQxEiGakTQCUngesiRqqeiZ0pcyrukKsH6Prm4vQ6vfFcezMyL9+WV1sfsxnwd9iQK1ZqDHTGaDfjMJWbw==" w:salt="/xIyM15QeMkzPjhOBR46Z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1014F"/>
    <w:rsid w:val="000137C7"/>
    <w:rsid w:val="00021E9F"/>
    <w:rsid w:val="0002247C"/>
    <w:rsid w:val="000274CC"/>
    <w:rsid w:val="00027890"/>
    <w:rsid w:val="000306B5"/>
    <w:rsid w:val="00037CE4"/>
    <w:rsid w:val="00040D8A"/>
    <w:rsid w:val="00041E49"/>
    <w:rsid w:val="0004619A"/>
    <w:rsid w:val="00047E33"/>
    <w:rsid w:val="00051C13"/>
    <w:rsid w:val="00053D06"/>
    <w:rsid w:val="00054D5D"/>
    <w:rsid w:val="0006027A"/>
    <w:rsid w:val="00066B04"/>
    <w:rsid w:val="00066C54"/>
    <w:rsid w:val="000736FC"/>
    <w:rsid w:val="00077D52"/>
    <w:rsid w:val="00085ACC"/>
    <w:rsid w:val="00090284"/>
    <w:rsid w:val="0009035D"/>
    <w:rsid w:val="0009381D"/>
    <w:rsid w:val="00093D7C"/>
    <w:rsid w:val="00094027"/>
    <w:rsid w:val="00096F07"/>
    <w:rsid w:val="000A1DA2"/>
    <w:rsid w:val="000B52CB"/>
    <w:rsid w:val="000C1D99"/>
    <w:rsid w:val="000C236C"/>
    <w:rsid w:val="000C2FBC"/>
    <w:rsid w:val="000C34CA"/>
    <w:rsid w:val="000C572E"/>
    <w:rsid w:val="000C673D"/>
    <w:rsid w:val="000D02B5"/>
    <w:rsid w:val="000D2C38"/>
    <w:rsid w:val="000D2CBD"/>
    <w:rsid w:val="000D4E3E"/>
    <w:rsid w:val="000D7705"/>
    <w:rsid w:val="000D7ADE"/>
    <w:rsid w:val="000E279F"/>
    <w:rsid w:val="000F2D93"/>
    <w:rsid w:val="000F5088"/>
    <w:rsid w:val="000F5D4A"/>
    <w:rsid w:val="000F663C"/>
    <w:rsid w:val="00102E09"/>
    <w:rsid w:val="00103AD1"/>
    <w:rsid w:val="00104B1C"/>
    <w:rsid w:val="00110297"/>
    <w:rsid w:val="001142F3"/>
    <w:rsid w:val="00117264"/>
    <w:rsid w:val="00124F6C"/>
    <w:rsid w:val="001265EF"/>
    <w:rsid w:val="00134FBF"/>
    <w:rsid w:val="0014219A"/>
    <w:rsid w:val="00142411"/>
    <w:rsid w:val="00142FAA"/>
    <w:rsid w:val="00144FDB"/>
    <w:rsid w:val="00154C9A"/>
    <w:rsid w:val="001550DD"/>
    <w:rsid w:val="001605C7"/>
    <w:rsid w:val="00160C68"/>
    <w:rsid w:val="00164328"/>
    <w:rsid w:val="00166D17"/>
    <w:rsid w:val="00170634"/>
    <w:rsid w:val="00172BBB"/>
    <w:rsid w:val="00177160"/>
    <w:rsid w:val="001776DD"/>
    <w:rsid w:val="0018381E"/>
    <w:rsid w:val="00185A44"/>
    <w:rsid w:val="00185DC4"/>
    <w:rsid w:val="00186E78"/>
    <w:rsid w:val="00190FEE"/>
    <w:rsid w:val="001929C6"/>
    <w:rsid w:val="00192F51"/>
    <w:rsid w:val="0019636A"/>
    <w:rsid w:val="00196D15"/>
    <w:rsid w:val="00197D86"/>
    <w:rsid w:val="001A01E4"/>
    <w:rsid w:val="001A0BAD"/>
    <w:rsid w:val="001C2DF2"/>
    <w:rsid w:val="001C4797"/>
    <w:rsid w:val="001C69B0"/>
    <w:rsid w:val="001D05E6"/>
    <w:rsid w:val="001D0B13"/>
    <w:rsid w:val="001D60AB"/>
    <w:rsid w:val="001D62F0"/>
    <w:rsid w:val="001E03B3"/>
    <w:rsid w:val="001F3FAE"/>
    <w:rsid w:val="001F49AD"/>
    <w:rsid w:val="002025C8"/>
    <w:rsid w:val="00205113"/>
    <w:rsid w:val="00211AE8"/>
    <w:rsid w:val="00215AA9"/>
    <w:rsid w:val="00216AAD"/>
    <w:rsid w:val="00225287"/>
    <w:rsid w:val="0023784F"/>
    <w:rsid w:val="00241945"/>
    <w:rsid w:val="00257026"/>
    <w:rsid w:val="00265F92"/>
    <w:rsid w:val="0027298D"/>
    <w:rsid w:val="00275091"/>
    <w:rsid w:val="00277D22"/>
    <w:rsid w:val="00280577"/>
    <w:rsid w:val="0028602B"/>
    <w:rsid w:val="00294B25"/>
    <w:rsid w:val="00294B86"/>
    <w:rsid w:val="002B05BE"/>
    <w:rsid w:val="002B2E6D"/>
    <w:rsid w:val="002B6885"/>
    <w:rsid w:val="002C027D"/>
    <w:rsid w:val="002C5227"/>
    <w:rsid w:val="002C5AD1"/>
    <w:rsid w:val="002D43D0"/>
    <w:rsid w:val="002D53D3"/>
    <w:rsid w:val="002E2EF6"/>
    <w:rsid w:val="002F0205"/>
    <w:rsid w:val="002F23D3"/>
    <w:rsid w:val="002F2D65"/>
    <w:rsid w:val="002F70BB"/>
    <w:rsid w:val="0030086D"/>
    <w:rsid w:val="003079A0"/>
    <w:rsid w:val="003110AD"/>
    <w:rsid w:val="00313EB9"/>
    <w:rsid w:val="00314803"/>
    <w:rsid w:val="00317141"/>
    <w:rsid w:val="003272C9"/>
    <w:rsid w:val="003273BE"/>
    <w:rsid w:val="00333617"/>
    <w:rsid w:val="00334DF4"/>
    <w:rsid w:val="003352FA"/>
    <w:rsid w:val="00336BFE"/>
    <w:rsid w:val="00347854"/>
    <w:rsid w:val="003506BE"/>
    <w:rsid w:val="0035105F"/>
    <w:rsid w:val="00360EA8"/>
    <w:rsid w:val="00370C24"/>
    <w:rsid w:val="0038415A"/>
    <w:rsid w:val="00390AD6"/>
    <w:rsid w:val="0039301F"/>
    <w:rsid w:val="00393315"/>
    <w:rsid w:val="00393CBE"/>
    <w:rsid w:val="0039435B"/>
    <w:rsid w:val="003A21CE"/>
    <w:rsid w:val="003A28B7"/>
    <w:rsid w:val="003A3157"/>
    <w:rsid w:val="003A6546"/>
    <w:rsid w:val="003B2463"/>
    <w:rsid w:val="003B64A0"/>
    <w:rsid w:val="003C7493"/>
    <w:rsid w:val="003D39B9"/>
    <w:rsid w:val="003D3F9B"/>
    <w:rsid w:val="003D4F44"/>
    <w:rsid w:val="003D60EE"/>
    <w:rsid w:val="003E5FF3"/>
    <w:rsid w:val="003E62B6"/>
    <w:rsid w:val="003F572F"/>
    <w:rsid w:val="00401A8B"/>
    <w:rsid w:val="00402AD6"/>
    <w:rsid w:val="00405423"/>
    <w:rsid w:val="004054B8"/>
    <w:rsid w:val="00407AE9"/>
    <w:rsid w:val="00410FEA"/>
    <w:rsid w:val="00412B61"/>
    <w:rsid w:val="004151E1"/>
    <w:rsid w:val="00416BE6"/>
    <w:rsid w:val="0042059E"/>
    <w:rsid w:val="00420658"/>
    <w:rsid w:val="00426B11"/>
    <w:rsid w:val="0043089E"/>
    <w:rsid w:val="00430D2C"/>
    <w:rsid w:val="00437779"/>
    <w:rsid w:val="0044608B"/>
    <w:rsid w:val="00447A2A"/>
    <w:rsid w:val="004555B4"/>
    <w:rsid w:val="00467B4F"/>
    <w:rsid w:val="004742B2"/>
    <w:rsid w:val="00474762"/>
    <w:rsid w:val="0047685A"/>
    <w:rsid w:val="004857D5"/>
    <w:rsid w:val="004873B8"/>
    <w:rsid w:val="00494C57"/>
    <w:rsid w:val="004A0B64"/>
    <w:rsid w:val="004A1552"/>
    <w:rsid w:val="004A4B13"/>
    <w:rsid w:val="004A5AD6"/>
    <w:rsid w:val="004B7AC2"/>
    <w:rsid w:val="004C1F8C"/>
    <w:rsid w:val="004D4624"/>
    <w:rsid w:val="004D5804"/>
    <w:rsid w:val="004E220A"/>
    <w:rsid w:val="004E2238"/>
    <w:rsid w:val="004E34CC"/>
    <w:rsid w:val="004E3590"/>
    <w:rsid w:val="004F0CC1"/>
    <w:rsid w:val="004F46BA"/>
    <w:rsid w:val="004F51CA"/>
    <w:rsid w:val="004F7F26"/>
    <w:rsid w:val="00501131"/>
    <w:rsid w:val="005021F5"/>
    <w:rsid w:val="00505A4D"/>
    <w:rsid w:val="00507988"/>
    <w:rsid w:val="00511E93"/>
    <w:rsid w:val="00513E6A"/>
    <w:rsid w:val="005168E7"/>
    <w:rsid w:val="00517901"/>
    <w:rsid w:val="0052358B"/>
    <w:rsid w:val="00524035"/>
    <w:rsid w:val="005248D1"/>
    <w:rsid w:val="005250D2"/>
    <w:rsid w:val="0052760F"/>
    <w:rsid w:val="00532354"/>
    <w:rsid w:val="00541A6B"/>
    <w:rsid w:val="00541C62"/>
    <w:rsid w:val="005433ED"/>
    <w:rsid w:val="00543880"/>
    <w:rsid w:val="005446F0"/>
    <w:rsid w:val="00544D28"/>
    <w:rsid w:val="00555635"/>
    <w:rsid w:val="00562A5F"/>
    <w:rsid w:val="00566740"/>
    <w:rsid w:val="00571A7E"/>
    <w:rsid w:val="00575EDC"/>
    <w:rsid w:val="00577511"/>
    <w:rsid w:val="00580971"/>
    <w:rsid w:val="00584443"/>
    <w:rsid w:val="00585B17"/>
    <w:rsid w:val="00590C94"/>
    <w:rsid w:val="00593073"/>
    <w:rsid w:val="005A3717"/>
    <w:rsid w:val="005A732F"/>
    <w:rsid w:val="005B0F62"/>
    <w:rsid w:val="005B324F"/>
    <w:rsid w:val="005B631D"/>
    <w:rsid w:val="005C6007"/>
    <w:rsid w:val="005C782E"/>
    <w:rsid w:val="005D2BEC"/>
    <w:rsid w:val="005D2CF8"/>
    <w:rsid w:val="005D7E5A"/>
    <w:rsid w:val="005E2A30"/>
    <w:rsid w:val="005E36E2"/>
    <w:rsid w:val="005E4030"/>
    <w:rsid w:val="005E5965"/>
    <w:rsid w:val="005E7CBF"/>
    <w:rsid w:val="005F3F77"/>
    <w:rsid w:val="006045FF"/>
    <w:rsid w:val="00613AF1"/>
    <w:rsid w:val="00620EA4"/>
    <w:rsid w:val="006240C4"/>
    <w:rsid w:val="0062435D"/>
    <w:rsid w:val="00630D79"/>
    <w:rsid w:val="00635E70"/>
    <w:rsid w:val="00637D2A"/>
    <w:rsid w:val="00645435"/>
    <w:rsid w:val="00650F2D"/>
    <w:rsid w:val="00653063"/>
    <w:rsid w:val="00653259"/>
    <w:rsid w:val="00653E05"/>
    <w:rsid w:val="00657D34"/>
    <w:rsid w:val="00662710"/>
    <w:rsid w:val="00680E6B"/>
    <w:rsid w:val="00690D9C"/>
    <w:rsid w:val="006946A6"/>
    <w:rsid w:val="00696246"/>
    <w:rsid w:val="006A35E8"/>
    <w:rsid w:val="006A450B"/>
    <w:rsid w:val="006A73E3"/>
    <w:rsid w:val="006A79CA"/>
    <w:rsid w:val="006C0472"/>
    <w:rsid w:val="006C6532"/>
    <w:rsid w:val="006D0994"/>
    <w:rsid w:val="006D46CB"/>
    <w:rsid w:val="006E06EE"/>
    <w:rsid w:val="006E29E7"/>
    <w:rsid w:val="006E48A2"/>
    <w:rsid w:val="006E68E7"/>
    <w:rsid w:val="006E7380"/>
    <w:rsid w:val="006F0D8A"/>
    <w:rsid w:val="006F1957"/>
    <w:rsid w:val="006F3209"/>
    <w:rsid w:val="006F69CD"/>
    <w:rsid w:val="0071330B"/>
    <w:rsid w:val="00714297"/>
    <w:rsid w:val="00721F0D"/>
    <w:rsid w:val="007330E3"/>
    <w:rsid w:val="007336D4"/>
    <w:rsid w:val="00741D6A"/>
    <w:rsid w:val="00742248"/>
    <w:rsid w:val="007466E7"/>
    <w:rsid w:val="00747EDD"/>
    <w:rsid w:val="00750007"/>
    <w:rsid w:val="00750B0E"/>
    <w:rsid w:val="007556FB"/>
    <w:rsid w:val="007575A0"/>
    <w:rsid w:val="00762652"/>
    <w:rsid w:val="007639CB"/>
    <w:rsid w:val="00765B82"/>
    <w:rsid w:val="007679D9"/>
    <w:rsid w:val="00771AC5"/>
    <w:rsid w:val="0077478B"/>
    <w:rsid w:val="007839C3"/>
    <w:rsid w:val="00790728"/>
    <w:rsid w:val="00792AC0"/>
    <w:rsid w:val="00792B37"/>
    <w:rsid w:val="00795A59"/>
    <w:rsid w:val="007A3214"/>
    <w:rsid w:val="007A3794"/>
    <w:rsid w:val="007A61FB"/>
    <w:rsid w:val="007A7789"/>
    <w:rsid w:val="007B0630"/>
    <w:rsid w:val="007B4419"/>
    <w:rsid w:val="007C46E2"/>
    <w:rsid w:val="007C76EA"/>
    <w:rsid w:val="007C7E23"/>
    <w:rsid w:val="007D1EF1"/>
    <w:rsid w:val="007E5BD6"/>
    <w:rsid w:val="007F7265"/>
    <w:rsid w:val="008004C2"/>
    <w:rsid w:val="008015C7"/>
    <w:rsid w:val="008015EF"/>
    <w:rsid w:val="008140BD"/>
    <w:rsid w:val="00815852"/>
    <w:rsid w:val="008204B9"/>
    <w:rsid w:val="0082318B"/>
    <w:rsid w:val="0082354E"/>
    <w:rsid w:val="008235E1"/>
    <w:rsid w:val="00823CE0"/>
    <w:rsid w:val="0082665A"/>
    <w:rsid w:val="0083392A"/>
    <w:rsid w:val="00834212"/>
    <w:rsid w:val="00834DD8"/>
    <w:rsid w:val="00835E82"/>
    <w:rsid w:val="00844E26"/>
    <w:rsid w:val="008466B4"/>
    <w:rsid w:val="0085464C"/>
    <w:rsid w:val="008548C5"/>
    <w:rsid w:val="00854CB6"/>
    <w:rsid w:val="00865F5F"/>
    <w:rsid w:val="00867735"/>
    <w:rsid w:val="00873F73"/>
    <w:rsid w:val="00874DBD"/>
    <w:rsid w:val="00881835"/>
    <w:rsid w:val="0088427C"/>
    <w:rsid w:val="00886136"/>
    <w:rsid w:val="00891503"/>
    <w:rsid w:val="008A46E4"/>
    <w:rsid w:val="008A54C6"/>
    <w:rsid w:val="008A7642"/>
    <w:rsid w:val="008B6880"/>
    <w:rsid w:val="008C09CF"/>
    <w:rsid w:val="008C2D91"/>
    <w:rsid w:val="008C561E"/>
    <w:rsid w:val="008D07E3"/>
    <w:rsid w:val="008D0B6B"/>
    <w:rsid w:val="008D12C4"/>
    <w:rsid w:val="008D6C27"/>
    <w:rsid w:val="008E431C"/>
    <w:rsid w:val="008E4370"/>
    <w:rsid w:val="008E5D90"/>
    <w:rsid w:val="008E5E4B"/>
    <w:rsid w:val="008F17E4"/>
    <w:rsid w:val="008F2AB0"/>
    <w:rsid w:val="008F6558"/>
    <w:rsid w:val="008F6DC4"/>
    <w:rsid w:val="0090187E"/>
    <w:rsid w:val="00913BC4"/>
    <w:rsid w:val="00913E87"/>
    <w:rsid w:val="009204B0"/>
    <w:rsid w:val="00922DA9"/>
    <w:rsid w:val="00923B42"/>
    <w:rsid w:val="00923C10"/>
    <w:rsid w:val="00927C5E"/>
    <w:rsid w:val="0093033A"/>
    <w:rsid w:val="0093042B"/>
    <w:rsid w:val="00930CAF"/>
    <w:rsid w:val="00931AC8"/>
    <w:rsid w:val="00932272"/>
    <w:rsid w:val="0094168A"/>
    <w:rsid w:val="00943C29"/>
    <w:rsid w:val="00944BC9"/>
    <w:rsid w:val="00944CFD"/>
    <w:rsid w:val="00947288"/>
    <w:rsid w:val="0095235F"/>
    <w:rsid w:val="00955EAB"/>
    <w:rsid w:val="0095706C"/>
    <w:rsid w:val="00967505"/>
    <w:rsid w:val="00973DCA"/>
    <w:rsid w:val="00974D54"/>
    <w:rsid w:val="00977151"/>
    <w:rsid w:val="009849CD"/>
    <w:rsid w:val="00984CA0"/>
    <w:rsid w:val="0098633F"/>
    <w:rsid w:val="00990F97"/>
    <w:rsid w:val="009914BD"/>
    <w:rsid w:val="00992B08"/>
    <w:rsid w:val="009933C1"/>
    <w:rsid w:val="009960F6"/>
    <w:rsid w:val="00996A2E"/>
    <w:rsid w:val="009A50A7"/>
    <w:rsid w:val="009A68A2"/>
    <w:rsid w:val="009B403C"/>
    <w:rsid w:val="009B5058"/>
    <w:rsid w:val="009C0A56"/>
    <w:rsid w:val="009C25E6"/>
    <w:rsid w:val="009C3427"/>
    <w:rsid w:val="009C4EF8"/>
    <w:rsid w:val="009C6755"/>
    <w:rsid w:val="009D2D3A"/>
    <w:rsid w:val="009E3E8B"/>
    <w:rsid w:val="009E4DF4"/>
    <w:rsid w:val="009E5447"/>
    <w:rsid w:val="009E5733"/>
    <w:rsid w:val="009F0F28"/>
    <w:rsid w:val="009F1AB8"/>
    <w:rsid w:val="009F1F9F"/>
    <w:rsid w:val="009F3C93"/>
    <w:rsid w:val="009F780A"/>
    <w:rsid w:val="00A00206"/>
    <w:rsid w:val="00A0343C"/>
    <w:rsid w:val="00A11046"/>
    <w:rsid w:val="00A144F4"/>
    <w:rsid w:val="00A14529"/>
    <w:rsid w:val="00A15970"/>
    <w:rsid w:val="00A15CDA"/>
    <w:rsid w:val="00A24AE3"/>
    <w:rsid w:val="00A25FC2"/>
    <w:rsid w:val="00A311C3"/>
    <w:rsid w:val="00A36491"/>
    <w:rsid w:val="00A37F7F"/>
    <w:rsid w:val="00A4036E"/>
    <w:rsid w:val="00A42B42"/>
    <w:rsid w:val="00A4481D"/>
    <w:rsid w:val="00A530CD"/>
    <w:rsid w:val="00A559C6"/>
    <w:rsid w:val="00A573DA"/>
    <w:rsid w:val="00A64C76"/>
    <w:rsid w:val="00A73B00"/>
    <w:rsid w:val="00A75221"/>
    <w:rsid w:val="00A769E4"/>
    <w:rsid w:val="00A81C0E"/>
    <w:rsid w:val="00A82614"/>
    <w:rsid w:val="00A84876"/>
    <w:rsid w:val="00A92041"/>
    <w:rsid w:val="00A943DD"/>
    <w:rsid w:val="00A94F21"/>
    <w:rsid w:val="00AA2594"/>
    <w:rsid w:val="00AA3FB5"/>
    <w:rsid w:val="00AA4030"/>
    <w:rsid w:val="00AA570F"/>
    <w:rsid w:val="00AA59B0"/>
    <w:rsid w:val="00AB21C6"/>
    <w:rsid w:val="00AB3F74"/>
    <w:rsid w:val="00AB68EB"/>
    <w:rsid w:val="00AC04BA"/>
    <w:rsid w:val="00AC0E3D"/>
    <w:rsid w:val="00AC32C9"/>
    <w:rsid w:val="00AC37BC"/>
    <w:rsid w:val="00AD1059"/>
    <w:rsid w:val="00AD2262"/>
    <w:rsid w:val="00AD6784"/>
    <w:rsid w:val="00AD7EC7"/>
    <w:rsid w:val="00AE289E"/>
    <w:rsid w:val="00AE3C01"/>
    <w:rsid w:val="00AE6058"/>
    <w:rsid w:val="00AF0CA7"/>
    <w:rsid w:val="00AF37B3"/>
    <w:rsid w:val="00AF5520"/>
    <w:rsid w:val="00B01C48"/>
    <w:rsid w:val="00B02749"/>
    <w:rsid w:val="00B041EA"/>
    <w:rsid w:val="00B0422D"/>
    <w:rsid w:val="00B046A7"/>
    <w:rsid w:val="00B12143"/>
    <w:rsid w:val="00B140AC"/>
    <w:rsid w:val="00B150DF"/>
    <w:rsid w:val="00B1772A"/>
    <w:rsid w:val="00B22143"/>
    <w:rsid w:val="00B25924"/>
    <w:rsid w:val="00B279C6"/>
    <w:rsid w:val="00B3122F"/>
    <w:rsid w:val="00B33A64"/>
    <w:rsid w:val="00B36935"/>
    <w:rsid w:val="00B404C5"/>
    <w:rsid w:val="00B44024"/>
    <w:rsid w:val="00B44872"/>
    <w:rsid w:val="00B45D6D"/>
    <w:rsid w:val="00B513E4"/>
    <w:rsid w:val="00B522F3"/>
    <w:rsid w:val="00B66467"/>
    <w:rsid w:val="00B7105B"/>
    <w:rsid w:val="00B71A72"/>
    <w:rsid w:val="00B76E62"/>
    <w:rsid w:val="00B77D1F"/>
    <w:rsid w:val="00B81D9A"/>
    <w:rsid w:val="00B821EB"/>
    <w:rsid w:val="00B84652"/>
    <w:rsid w:val="00B9231D"/>
    <w:rsid w:val="00B935B8"/>
    <w:rsid w:val="00B94268"/>
    <w:rsid w:val="00B95B9B"/>
    <w:rsid w:val="00B972D1"/>
    <w:rsid w:val="00BA173C"/>
    <w:rsid w:val="00BA2742"/>
    <w:rsid w:val="00BA59EA"/>
    <w:rsid w:val="00BA7AB5"/>
    <w:rsid w:val="00BB1BA2"/>
    <w:rsid w:val="00BB70B1"/>
    <w:rsid w:val="00BC4507"/>
    <w:rsid w:val="00BC4529"/>
    <w:rsid w:val="00BC7486"/>
    <w:rsid w:val="00BC7A94"/>
    <w:rsid w:val="00BD375A"/>
    <w:rsid w:val="00BD6CE0"/>
    <w:rsid w:val="00BE08B7"/>
    <w:rsid w:val="00BE3354"/>
    <w:rsid w:val="00BE4052"/>
    <w:rsid w:val="00BE5EA0"/>
    <w:rsid w:val="00BE6677"/>
    <w:rsid w:val="00BE7DBC"/>
    <w:rsid w:val="00BF0D7B"/>
    <w:rsid w:val="00BF6686"/>
    <w:rsid w:val="00C0000E"/>
    <w:rsid w:val="00C05F8C"/>
    <w:rsid w:val="00C1399F"/>
    <w:rsid w:val="00C14346"/>
    <w:rsid w:val="00C17DED"/>
    <w:rsid w:val="00C2174C"/>
    <w:rsid w:val="00C23903"/>
    <w:rsid w:val="00C239B2"/>
    <w:rsid w:val="00C32CF6"/>
    <w:rsid w:val="00C34D09"/>
    <w:rsid w:val="00C36267"/>
    <w:rsid w:val="00C4332C"/>
    <w:rsid w:val="00C53FF7"/>
    <w:rsid w:val="00C5430B"/>
    <w:rsid w:val="00C6791E"/>
    <w:rsid w:val="00C7020D"/>
    <w:rsid w:val="00C8614D"/>
    <w:rsid w:val="00C86DB5"/>
    <w:rsid w:val="00C878E1"/>
    <w:rsid w:val="00C925F4"/>
    <w:rsid w:val="00C92B00"/>
    <w:rsid w:val="00C96322"/>
    <w:rsid w:val="00CA0199"/>
    <w:rsid w:val="00CA0538"/>
    <w:rsid w:val="00CA0D2C"/>
    <w:rsid w:val="00CA2D84"/>
    <w:rsid w:val="00CA4A98"/>
    <w:rsid w:val="00CB1CF4"/>
    <w:rsid w:val="00CB3FF0"/>
    <w:rsid w:val="00CB69ED"/>
    <w:rsid w:val="00CC0A2E"/>
    <w:rsid w:val="00CC277A"/>
    <w:rsid w:val="00CC67D5"/>
    <w:rsid w:val="00CC73A8"/>
    <w:rsid w:val="00CC792E"/>
    <w:rsid w:val="00CC7E77"/>
    <w:rsid w:val="00CD0A47"/>
    <w:rsid w:val="00CD5C3F"/>
    <w:rsid w:val="00CE12E1"/>
    <w:rsid w:val="00CE40A1"/>
    <w:rsid w:val="00CE40C4"/>
    <w:rsid w:val="00CE5653"/>
    <w:rsid w:val="00CE6F22"/>
    <w:rsid w:val="00CF00E9"/>
    <w:rsid w:val="00CF5CE8"/>
    <w:rsid w:val="00CF663D"/>
    <w:rsid w:val="00CF66F5"/>
    <w:rsid w:val="00CF6C1C"/>
    <w:rsid w:val="00CF7DD3"/>
    <w:rsid w:val="00D0007C"/>
    <w:rsid w:val="00D005DB"/>
    <w:rsid w:val="00D01A66"/>
    <w:rsid w:val="00D022B6"/>
    <w:rsid w:val="00D07622"/>
    <w:rsid w:val="00D13C4B"/>
    <w:rsid w:val="00D20527"/>
    <w:rsid w:val="00D21432"/>
    <w:rsid w:val="00D37360"/>
    <w:rsid w:val="00D44330"/>
    <w:rsid w:val="00D57869"/>
    <w:rsid w:val="00D61FAE"/>
    <w:rsid w:val="00D74B24"/>
    <w:rsid w:val="00D75F0D"/>
    <w:rsid w:val="00D85D1E"/>
    <w:rsid w:val="00D9080A"/>
    <w:rsid w:val="00DA0796"/>
    <w:rsid w:val="00DA3309"/>
    <w:rsid w:val="00DA3B9A"/>
    <w:rsid w:val="00DB1259"/>
    <w:rsid w:val="00DB4F34"/>
    <w:rsid w:val="00DB71AA"/>
    <w:rsid w:val="00DC008D"/>
    <w:rsid w:val="00DC077C"/>
    <w:rsid w:val="00DC07AB"/>
    <w:rsid w:val="00DC3C88"/>
    <w:rsid w:val="00DC607B"/>
    <w:rsid w:val="00DC741F"/>
    <w:rsid w:val="00DD1A10"/>
    <w:rsid w:val="00DD361D"/>
    <w:rsid w:val="00DD7139"/>
    <w:rsid w:val="00DF448A"/>
    <w:rsid w:val="00DF6CF0"/>
    <w:rsid w:val="00E00153"/>
    <w:rsid w:val="00E0255A"/>
    <w:rsid w:val="00E07067"/>
    <w:rsid w:val="00E12ECB"/>
    <w:rsid w:val="00E152CC"/>
    <w:rsid w:val="00E25684"/>
    <w:rsid w:val="00E269E9"/>
    <w:rsid w:val="00E320A2"/>
    <w:rsid w:val="00E42065"/>
    <w:rsid w:val="00E42159"/>
    <w:rsid w:val="00E46135"/>
    <w:rsid w:val="00E50A94"/>
    <w:rsid w:val="00E54C2C"/>
    <w:rsid w:val="00E61188"/>
    <w:rsid w:val="00E64F7A"/>
    <w:rsid w:val="00E70E06"/>
    <w:rsid w:val="00E72FA1"/>
    <w:rsid w:val="00E76071"/>
    <w:rsid w:val="00E76790"/>
    <w:rsid w:val="00E7679F"/>
    <w:rsid w:val="00E77504"/>
    <w:rsid w:val="00E80EC3"/>
    <w:rsid w:val="00E81079"/>
    <w:rsid w:val="00E834E4"/>
    <w:rsid w:val="00E84759"/>
    <w:rsid w:val="00E91A8A"/>
    <w:rsid w:val="00E92A3C"/>
    <w:rsid w:val="00E92F8B"/>
    <w:rsid w:val="00E93052"/>
    <w:rsid w:val="00E95CC8"/>
    <w:rsid w:val="00E975E4"/>
    <w:rsid w:val="00EA256E"/>
    <w:rsid w:val="00EA29B4"/>
    <w:rsid w:val="00EA4A3C"/>
    <w:rsid w:val="00EB1449"/>
    <w:rsid w:val="00EB2441"/>
    <w:rsid w:val="00EB33B7"/>
    <w:rsid w:val="00EB5E3B"/>
    <w:rsid w:val="00EC002B"/>
    <w:rsid w:val="00ED1371"/>
    <w:rsid w:val="00ED7D55"/>
    <w:rsid w:val="00EE29DB"/>
    <w:rsid w:val="00EE2A63"/>
    <w:rsid w:val="00EE5129"/>
    <w:rsid w:val="00EF7854"/>
    <w:rsid w:val="00F00C77"/>
    <w:rsid w:val="00F024E3"/>
    <w:rsid w:val="00F038D3"/>
    <w:rsid w:val="00F040EE"/>
    <w:rsid w:val="00F05927"/>
    <w:rsid w:val="00F072FF"/>
    <w:rsid w:val="00F141B4"/>
    <w:rsid w:val="00F17072"/>
    <w:rsid w:val="00F17330"/>
    <w:rsid w:val="00F21374"/>
    <w:rsid w:val="00F25F53"/>
    <w:rsid w:val="00F323BD"/>
    <w:rsid w:val="00F33222"/>
    <w:rsid w:val="00F40206"/>
    <w:rsid w:val="00F4067E"/>
    <w:rsid w:val="00F40DD7"/>
    <w:rsid w:val="00F448CA"/>
    <w:rsid w:val="00F46BD5"/>
    <w:rsid w:val="00F51E6D"/>
    <w:rsid w:val="00F5225C"/>
    <w:rsid w:val="00F525A5"/>
    <w:rsid w:val="00F621D3"/>
    <w:rsid w:val="00F63401"/>
    <w:rsid w:val="00F666D9"/>
    <w:rsid w:val="00F71660"/>
    <w:rsid w:val="00F82048"/>
    <w:rsid w:val="00F82E10"/>
    <w:rsid w:val="00F86476"/>
    <w:rsid w:val="00F879AF"/>
    <w:rsid w:val="00F92555"/>
    <w:rsid w:val="00F962D6"/>
    <w:rsid w:val="00F976D5"/>
    <w:rsid w:val="00FA2FFD"/>
    <w:rsid w:val="00FB2FF4"/>
    <w:rsid w:val="00FB4E15"/>
    <w:rsid w:val="00FB6D37"/>
    <w:rsid w:val="00FB703C"/>
    <w:rsid w:val="00FB72E2"/>
    <w:rsid w:val="00FB76C8"/>
    <w:rsid w:val="00FB7B76"/>
    <w:rsid w:val="00FC05C4"/>
    <w:rsid w:val="00FC586B"/>
    <w:rsid w:val="00FD2EEE"/>
    <w:rsid w:val="00FD7738"/>
    <w:rsid w:val="00FE05C9"/>
    <w:rsid w:val="00FE0B56"/>
    <w:rsid w:val="00FE48C1"/>
    <w:rsid w:val="00FE53C8"/>
    <w:rsid w:val="00FF08AC"/>
    <w:rsid w:val="00FF28F9"/>
    <w:rsid w:val="00FF6F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5F3C1175"/>
  <w15:chartTrackingRefBased/>
  <w15:docId w15:val="{22829B0F-6205-4948-AD95-78BE60195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rsid w:val="00DC3C88"/>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rsid w:val="00DC3C88"/>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DC3C88"/>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C3C88"/>
    <w:pPr>
      <w:numPr>
        <w:ilvl w:val="0"/>
        <w:numId w:val="0"/>
      </w:numPr>
      <w:ind w:left="720" w:hanging="720"/>
      <w:outlineLvl w:val="3"/>
    </w:pPr>
  </w:style>
  <w:style w:type="paragraph" w:customStyle="1" w:styleId="Schedule3">
    <w:name w:val="Schedule 3"/>
    <w:basedOn w:val="Heading3"/>
    <w:rsid w:val="00DC3C88"/>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C3C88"/>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DC3C88"/>
    <w:pPr>
      <w:numPr>
        <w:ilvl w:val="6"/>
      </w:numPr>
      <w:tabs>
        <w:tab w:val="clear" w:pos="3672"/>
        <w:tab w:val="num" w:pos="3150"/>
      </w:tabs>
      <w:ind w:left="3168" w:hanging="461"/>
      <w:outlineLvl w:val="6"/>
    </w:pPr>
  </w:style>
  <w:style w:type="paragraph" w:customStyle="1" w:styleId="ListNumber7">
    <w:name w:val="List Number 7"/>
    <w:basedOn w:val="ListNumber6"/>
    <w:rsid w:val="00DC3C88"/>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C3C88"/>
    <w:pPr>
      <w:keepNext/>
    </w:pPr>
    <w:rPr>
      <w:b/>
      <w:caps/>
    </w:rPr>
  </w:style>
  <w:style w:type="paragraph" w:customStyle="1" w:styleId="TOCSchedule2">
    <w:name w:val="TOC Schedule 2"/>
    <w:basedOn w:val="Schedule2"/>
    <w:next w:val="Schedule2"/>
    <w:rsid w:val="00DC3C88"/>
    <w:pPr>
      <w:keepNext/>
    </w:pPr>
    <w:rPr>
      <w:b/>
    </w:rPr>
  </w:style>
  <w:style w:type="paragraph" w:customStyle="1" w:styleId="TOCSchedule3">
    <w:name w:val="TOC Schedule 3"/>
    <w:basedOn w:val="Schedule3"/>
    <w:next w:val="Schedule3"/>
    <w:rsid w:val="00DC3C88"/>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C3C88"/>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C3C88"/>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C3C88"/>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C3C88"/>
    <w:pPr>
      <w:tabs>
        <w:tab w:val="right" w:pos="4708"/>
      </w:tabs>
      <w:spacing w:after="0"/>
    </w:pPr>
    <w:rPr>
      <w:b/>
      <w:snapToGrid w:val="0"/>
    </w:rPr>
  </w:style>
  <w:style w:type="paragraph" w:customStyle="1" w:styleId="Backsheet2">
    <w:name w:val="Backsheet2"/>
    <w:basedOn w:val="Normal"/>
    <w:rsid w:val="00DC3C88"/>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C3C88"/>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C3C88"/>
    <w:pPr>
      <w:framePr w:w="7920" w:h="1980" w:hRule="exact" w:hSpace="180" w:wrap="auto" w:hAnchor="page" w:xAlign="center" w:yAlign="bottom"/>
      <w:spacing w:after="0"/>
      <w:ind w:left="2880"/>
    </w:pPr>
  </w:style>
  <w:style w:type="paragraph" w:styleId="EnvelopeReturn">
    <w:name w:val="envelope return"/>
    <w:basedOn w:val="Normal"/>
    <w:rsid w:val="00DC3C88"/>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C3C88"/>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C3C88"/>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C3C88"/>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C3C88"/>
    <w:pPr>
      <w:tabs>
        <w:tab w:val="clear" w:pos="720"/>
        <w:tab w:val="right" w:pos="8505"/>
      </w:tabs>
      <w:spacing w:after="240" w:line="360" w:lineRule="auto"/>
    </w:pPr>
    <w:rPr>
      <w:caps w:val="0"/>
      <w:kern w:val="0"/>
    </w:rPr>
  </w:style>
  <w:style w:type="paragraph" w:customStyle="1" w:styleId="LogoText">
    <w:name w:val="LogoText"/>
    <w:basedOn w:val="Normal"/>
    <w:rsid w:val="00DC3C88"/>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rsid w:val="00DC3C88"/>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C3C88"/>
    <w:pPr>
      <w:spacing w:after="120" w:line="240" w:lineRule="auto"/>
      <w:jc w:val="left"/>
    </w:pPr>
    <w:rPr>
      <w:b/>
      <w:snapToGrid w:val="0"/>
      <w:sz w:val="24"/>
      <w:lang w:val="en-US"/>
    </w:rPr>
  </w:style>
  <w:style w:type="paragraph" w:customStyle="1" w:styleId="DeltaViewTableBody">
    <w:name w:val="DeltaView Table Body"/>
    <w:basedOn w:val="Normal"/>
    <w:rsid w:val="00DC3C88"/>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DC3C88"/>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DC3C88"/>
    <w:pPr>
      <w:ind w:left="720"/>
    </w:pPr>
  </w:style>
  <w:style w:type="character" w:styleId="Mention">
    <w:name w:val="Mention"/>
    <w:basedOn w:val="DefaultParagraphFont"/>
    <w:uiPriority w:val="99"/>
    <w:unhideWhenUsed/>
    <w:rsid w:val="00DC3C8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1E4472-670E-4EFB-95EE-6D68805C34F0}">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538F12FE-7064-44D2-9ED0-BA8E54FEC0FB}">
  <ds:schemaRefs>
    <ds:schemaRef ds:uri="http://schemas.openxmlformats.org/officeDocument/2006/bibliography"/>
  </ds:schemaRefs>
</ds:datastoreItem>
</file>

<file path=customXml/itemProps3.xml><?xml version="1.0" encoding="utf-8"?>
<ds:datastoreItem xmlns:ds="http://schemas.openxmlformats.org/officeDocument/2006/customXml" ds:itemID="{048288AE-B0D8-424F-8318-21B906EB36DE}">
  <ds:schemaRefs>
    <ds:schemaRef ds:uri="http://schemas.microsoft.com/sharepoint/v3/contenttype/forms"/>
  </ds:schemaRefs>
</ds:datastoreItem>
</file>

<file path=customXml/itemProps4.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5.xml><?xml version="1.0" encoding="utf-8"?>
<ds:datastoreItem xmlns:ds="http://schemas.openxmlformats.org/officeDocument/2006/customXml" ds:itemID="{B007A408-211B-4595-BFF4-228AF2D0A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B5579FF-8CF1-47F0-BEA4-A6108531BB9C}">
  <ds:schemaRefs>
    <ds:schemaRef ds:uri="http://schemas.microsoft.com/office/2006/metadata/properties"/>
    <ds:schemaRef ds:uri="http://schemas.microsoft.com/office/infopath/2007/PartnerControls"/>
    <ds:schemaRef ds:uri="cadce026-d35b-4a62-a2ee-1436bb44fb55"/>
    <ds:schemaRef ds:uri="6032ed8b-3e71-4b2f-ab7b-020545ac21c9"/>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48</Pages>
  <Words>18243</Words>
  <Characters>103991</Characters>
  <Application>Microsoft Office Word</Application>
  <DocSecurity>8</DocSecurity>
  <Lines>866</Lines>
  <Paragraphs>243</Paragraphs>
  <ScaleCrop>false</ScaleCrop>
  <HeadingPairs>
    <vt:vector size="2" baseType="variant">
      <vt:variant>
        <vt:lpstr>Title</vt:lpstr>
      </vt:variant>
      <vt:variant>
        <vt:i4>1</vt:i4>
      </vt:variant>
    </vt:vector>
  </HeadingPairs>
  <TitlesOfParts>
    <vt:vector size="1" baseType="lpstr">
      <vt:lpstr>Section D Planning CO_ordination v13 CM089_91 04 March 2024</vt:lpstr>
    </vt:vector>
  </TitlesOfParts>
  <Company>National Grid</Company>
  <LinksUpToDate>false</LinksUpToDate>
  <CharactersWithSpaces>121991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 Planning CO_ordination v13 CM089_91 04 March 2024</dc:title>
  <dc:subject> </dc:subject>
  <dc:creator>Quinn, Angela - UK Legal</dc:creator>
  <cp:keywords> </cp:keywords>
  <cp:lastModifiedBy>Deborah Spencer (NESO)</cp:lastModifiedBy>
  <cp:revision>3</cp:revision>
  <cp:lastPrinted>2024-09-26T16:51:00Z</cp:lastPrinted>
  <dcterms:created xsi:type="dcterms:W3CDTF">2025-03-26T11:21:00Z</dcterms:created>
  <dcterms:modified xsi:type="dcterms:W3CDTF">2025-03-26T17:49:00Z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